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BF6D41" w:rsidRPr="00F55AD7" w14:paraId="37F1F6E1" w14:textId="77777777" w:rsidTr="002251A9">
        <w:trPr>
          <w:trHeight w:hRule="exact" w:val="2948"/>
        </w:trPr>
        <w:tc>
          <w:tcPr>
            <w:tcW w:w="11185" w:type="dxa"/>
          </w:tcPr>
          <w:p w14:paraId="691A7B1D" w14:textId="77777777" w:rsidR="00BF6D41" w:rsidRPr="00BF6D41" w:rsidRDefault="00BF6D41" w:rsidP="002251A9">
            <w:pPr>
              <w:pStyle w:val="Documenttype"/>
            </w:pPr>
            <w:bookmarkStart w:id="0" w:name="_Hlk60299461"/>
            <w:r w:rsidRPr="00BF6D41">
              <w:t>I</w:t>
            </w:r>
            <w:bookmarkStart w:id="1" w:name="_Ref446317644"/>
            <w:bookmarkEnd w:id="1"/>
            <w:r w:rsidRPr="00BF6D41">
              <w:t>ALA Recommendation</w:t>
            </w:r>
          </w:p>
        </w:tc>
      </w:tr>
      <w:bookmarkEnd w:id="0"/>
    </w:tbl>
    <w:p w14:paraId="5898EC6E" w14:textId="77777777" w:rsidR="00784C66" w:rsidRDefault="00784C66" w:rsidP="00BF6D41"/>
    <w:p w14:paraId="7DB317DE" w14:textId="77777777" w:rsidR="00D74AE1" w:rsidRPr="00405755" w:rsidRDefault="00D74AE1" w:rsidP="00BF6D41"/>
    <w:p w14:paraId="5AA78CAB" w14:textId="77777777" w:rsidR="0019707C" w:rsidRDefault="0019707C" w:rsidP="008B14DC">
      <w:pPr>
        <w:pStyle w:val="Documentnumber"/>
      </w:pPr>
      <w:r w:rsidRPr="00484CAD">
        <w:rPr>
          <w:highlight w:val="yellow"/>
        </w:rPr>
        <w:t>Rnnnn</w:t>
      </w:r>
    </w:p>
    <w:p w14:paraId="68CC610C" w14:textId="5945163D" w:rsidR="00776004" w:rsidRPr="00405755" w:rsidRDefault="00484CAD" w:rsidP="00564664">
      <w:pPr>
        <w:pStyle w:val="Documentname"/>
      </w:pPr>
      <w:r w:rsidRPr="00484CAD">
        <w:rPr>
          <w:highlight w:val="yellow"/>
        </w:rPr>
        <w:t>BU</w:t>
      </w:r>
      <w:r w:rsidR="003B06A8">
        <w:rPr>
          <w:highlight w:val="yellow"/>
        </w:rPr>
        <w:t>o</w:t>
      </w:r>
      <w:r w:rsidRPr="00484CAD">
        <w:rPr>
          <w:highlight w:val="yellow"/>
        </w:rPr>
        <w:t>Y</w:t>
      </w:r>
      <w:r w:rsidR="00EE5112">
        <w:rPr>
          <w:highlight w:val="yellow"/>
        </w:rPr>
        <w:t xml:space="preserve"> TENDER</w:t>
      </w:r>
      <w:r w:rsidRPr="00484CAD">
        <w:rPr>
          <w:highlight w:val="yellow"/>
        </w:rPr>
        <w:t xml:space="preserve"> </w:t>
      </w:r>
      <w:r w:rsidR="0018470E">
        <w:rPr>
          <w:highlight w:val="yellow"/>
        </w:rPr>
        <w:t xml:space="preserve">activities, </w:t>
      </w:r>
      <w:commentRangeStart w:id="2"/>
      <w:r w:rsidR="0018470E" w:rsidRPr="0018470E">
        <w:rPr>
          <w:highlight w:val="yellow"/>
          <w:rPrChange w:id="3" w:author="Peter Dam" w:date="2025-10-21T14:29:00Z">
            <w:rPr>
              <w:rFonts w:ascii="Segoe UI" w:hAnsi="Segoe UI" w:cs="Segoe UI"/>
              <w:color w:val="212529"/>
              <w:shd w:val="clear" w:color="auto" w:fill="FFFFFF"/>
            </w:rPr>
          </w:rPrChange>
        </w:rPr>
        <w:t>requirements and specificatio</w:t>
      </w:r>
      <w:r w:rsidR="0018470E">
        <w:rPr>
          <w:highlight w:val="yellow"/>
        </w:rPr>
        <w:t>n</w:t>
      </w:r>
      <w:r w:rsidR="0019707C">
        <w:t xml:space="preserve"> </w:t>
      </w:r>
      <w:commentRangeEnd w:id="2"/>
      <w:r w:rsidR="00620E8F">
        <w:rPr>
          <w:rStyle w:val="Kommentarhenvisning"/>
          <w:caps w:val="0"/>
          <w:color w:val="auto"/>
        </w:rPr>
        <w:commentReference w:id="2"/>
      </w:r>
    </w:p>
    <w:p w14:paraId="03B3FCE7" w14:textId="77777777" w:rsidR="005378B8" w:rsidRPr="00405755" w:rsidRDefault="005378B8" w:rsidP="00AA235F"/>
    <w:p w14:paraId="2AF9E0D8" w14:textId="77777777" w:rsidR="005378B8" w:rsidRPr="00405755" w:rsidRDefault="005378B8" w:rsidP="00AA235F"/>
    <w:p w14:paraId="4F33776A" w14:textId="77777777" w:rsidR="005378B8" w:rsidRPr="00405755" w:rsidRDefault="005378B8" w:rsidP="00AA235F"/>
    <w:p w14:paraId="0478F926" w14:textId="77777777" w:rsidR="005378B8" w:rsidRPr="00405755" w:rsidRDefault="005378B8" w:rsidP="00AA235F"/>
    <w:p w14:paraId="2FFADFE7" w14:textId="77777777" w:rsidR="005378B8" w:rsidRPr="00405755" w:rsidRDefault="005378B8" w:rsidP="00AA235F"/>
    <w:p w14:paraId="466C6421" w14:textId="77777777" w:rsidR="005378B8" w:rsidRPr="00405755" w:rsidRDefault="005378B8" w:rsidP="00AA235F"/>
    <w:p w14:paraId="474A1D34" w14:textId="77777777" w:rsidR="005378B8" w:rsidRPr="00405755" w:rsidRDefault="005378B8" w:rsidP="00AA235F"/>
    <w:p w14:paraId="014F3E38" w14:textId="77777777" w:rsidR="005378B8" w:rsidRPr="00405755" w:rsidRDefault="005378B8" w:rsidP="00AA235F"/>
    <w:p w14:paraId="58129427" w14:textId="77777777" w:rsidR="005378B8" w:rsidRDefault="005378B8" w:rsidP="00AA235F"/>
    <w:p w14:paraId="5BCA83A5" w14:textId="77777777" w:rsidR="00471C48" w:rsidRPr="00405755" w:rsidRDefault="00471C48" w:rsidP="00AA235F"/>
    <w:p w14:paraId="03293054" w14:textId="77777777" w:rsidR="005378B8" w:rsidRDefault="005378B8" w:rsidP="00AA235F"/>
    <w:p w14:paraId="5E2FC2C2" w14:textId="77777777" w:rsidR="00AA235F" w:rsidRDefault="00AA235F" w:rsidP="00AA235F"/>
    <w:p w14:paraId="694F67D0" w14:textId="77777777" w:rsidR="00AA235F" w:rsidRDefault="00AA235F" w:rsidP="00AA235F"/>
    <w:p w14:paraId="264E9784" w14:textId="77777777" w:rsidR="00AA235F" w:rsidRDefault="00AA235F" w:rsidP="00AA235F"/>
    <w:p w14:paraId="30176D95" w14:textId="77777777" w:rsidR="00AA235F" w:rsidRDefault="00AA235F" w:rsidP="00AA235F"/>
    <w:p w14:paraId="0DD3C3AD" w14:textId="77777777" w:rsidR="00AA235F" w:rsidRDefault="00AA235F" w:rsidP="00AA235F"/>
    <w:p w14:paraId="10066F76" w14:textId="77777777" w:rsidR="00AA235F" w:rsidRDefault="00AA235F" w:rsidP="00AA235F"/>
    <w:p w14:paraId="61EEAA67" w14:textId="77777777" w:rsidR="00AA235F" w:rsidRDefault="00AA235F" w:rsidP="00AA235F"/>
    <w:p w14:paraId="1C0C1586" w14:textId="77777777" w:rsidR="00AA235F" w:rsidRDefault="00AA235F" w:rsidP="00AA235F"/>
    <w:p w14:paraId="16A282EF" w14:textId="77777777" w:rsidR="00AA235F" w:rsidRDefault="00AA235F" w:rsidP="00AA235F"/>
    <w:p w14:paraId="7385C8B6" w14:textId="77777777" w:rsidR="00AA235F" w:rsidRDefault="00AA235F" w:rsidP="00AA235F"/>
    <w:p w14:paraId="6E71EFAA" w14:textId="77777777" w:rsidR="004673FD" w:rsidRDefault="004673FD" w:rsidP="00AA235F"/>
    <w:p w14:paraId="24044F36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proofErr w:type="spellStart"/>
      <w:r w:rsidR="0019707C">
        <w:t>x.x</w:t>
      </w:r>
      <w:proofErr w:type="spellEnd"/>
    </w:p>
    <w:p w14:paraId="545F873C" w14:textId="77777777" w:rsidR="0072592B" w:rsidRDefault="0019707C" w:rsidP="00471C48">
      <w:pPr>
        <w:pStyle w:val="Documentdate"/>
      </w:pPr>
      <w:r>
        <w:t>Date (of approval by Council)</w:t>
      </w:r>
    </w:p>
    <w:p w14:paraId="6FD3E09C" w14:textId="77777777" w:rsidR="0019707C" w:rsidRPr="00405755" w:rsidRDefault="0019707C" w:rsidP="00AA235F"/>
    <w:p w14:paraId="2E5CBC61" w14:textId="77777777" w:rsidR="00BC27F6" w:rsidRDefault="0019707C" w:rsidP="0019707C">
      <w:pPr>
        <w:pStyle w:val="MRN"/>
      </w:pPr>
      <w:proofErr w:type="spellStart"/>
      <w:proofErr w:type="gramStart"/>
      <w:r>
        <w:t>urn:</w:t>
      </w:r>
      <w:proofErr w:type="gramEnd"/>
      <w:r>
        <w:t>mrn:iala:pub:rnnnn</w:t>
      </w:r>
      <w:proofErr w:type="spellEnd"/>
    </w:p>
    <w:p w14:paraId="36B3AAE2" w14:textId="77777777" w:rsidR="0019707C" w:rsidRPr="00405755" w:rsidRDefault="0019707C" w:rsidP="00D74AE1">
      <w:pPr>
        <w:sectPr w:rsidR="0019707C" w:rsidRPr="00405755" w:rsidSect="0079657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5AF6B2F" w14:textId="77777777" w:rsidR="00914E26" w:rsidRPr="00405755" w:rsidRDefault="00914E26" w:rsidP="003E18A5">
      <w:pPr>
        <w:pStyle w:val="Brdtekst"/>
      </w:pPr>
      <w:bookmarkStart w:id="4" w:name="_Hlk59442470"/>
      <w:bookmarkStart w:id="5" w:name="_Hlk59282356"/>
      <w:r w:rsidRPr="00053283">
        <w:lastRenderedPageBreak/>
        <w:t>Revisions</w:t>
      </w:r>
      <w:r w:rsidRPr="00405755">
        <w:t xml:space="preserve"> to this </w:t>
      </w:r>
      <w:r w:rsidR="009D3BAF">
        <w:t>d</w:t>
      </w:r>
      <w:r w:rsidRPr="00405755">
        <w:t>ocument are to be noted in the table prior to the issue of a revised document.</w:t>
      </w:r>
      <w:bookmarkEnd w:id="4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884"/>
        <w:gridCol w:w="2693"/>
      </w:tblGrid>
      <w:tr w:rsidR="005E4659" w:rsidRPr="00405755" w14:paraId="338117C3" w14:textId="77777777" w:rsidTr="008B14DC">
        <w:tc>
          <w:tcPr>
            <w:tcW w:w="1908" w:type="dxa"/>
          </w:tcPr>
          <w:bookmarkEnd w:id="5"/>
          <w:p w14:paraId="55AF9DB3" w14:textId="77777777" w:rsidR="00914E26" w:rsidRPr="00405755" w:rsidRDefault="00914E26" w:rsidP="00914E26">
            <w:pPr>
              <w:pStyle w:val="Revisiontabletexttitle"/>
            </w:pPr>
            <w:r w:rsidRPr="00405755">
              <w:t>Date</w:t>
            </w:r>
          </w:p>
        </w:tc>
        <w:tc>
          <w:tcPr>
            <w:tcW w:w="5884" w:type="dxa"/>
          </w:tcPr>
          <w:p w14:paraId="4D41BBA3" w14:textId="77777777" w:rsidR="00914E26" w:rsidRPr="00405755" w:rsidRDefault="008B14DC" w:rsidP="00914E26">
            <w:pPr>
              <w:pStyle w:val="Revisiontabletexttitle"/>
            </w:pPr>
            <w:r>
              <w:t>Details</w:t>
            </w:r>
          </w:p>
        </w:tc>
        <w:tc>
          <w:tcPr>
            <w:tcW w:w="2693" w:type="dxa"/>
          </w:tcPr>
          <w:p w14:paraId="6DC82D5C" w14:textId="77777777" w:rsidR="00914E26" w:rsidRPr="00405755" w:rsidRDefault="008B14DC" w:rsidP="005E4659">
            <w:pPr>
              <w:pStyle w:val="Revisiontabletexttitle"/>
              <w:ind w:right="112"/>
            </w:pPr>
            <w:r>
              <w:t>Approval</w:t>
            </w:r>
          </w:p>
        </w:tc>
      </w:tr>
      <w:tr w:rsidR="005E4659" w:rsidRPr="00405755" w14:paraId="0B3456F8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7A7958B2" w14:textId="37D0E3CB" w:rsidR="00914E26" w:rsidRPr="00405755" w:rsidRDefault="001B3063" w:rsidP="00914E26">
            <w:pPr>
              <w:pStyle w:val="Tabletext"/>
            </w:pPr>
            <w:r>
              <w:t>A</w:t>
            </w:r>
            <w:r w:rsidR="00EE5112">
              <w:t>pril 25</w:t>
            </w:r>
          </w:p>
        </w:tc>
        <w:tc>
          <w:tcPr>
            <w:tcW w:w="5884" w:type="dxa"/>
            <w:vAlign w:val="center"/>
          </w:tcPr>
          <w:p w14:paraId="1C4CA219" w14:textId="71B6BFB5" w:rsidR="00914E26" w:rsidRPr="00405755" w:rsidRDefault="00EE5112" w:rsidP="00914E26">
            <w:pPr>
              <w:pStyle w:val="Tabletext"/>
            </w:pPr>
            <w:r>
              <w:t>1</w:t>
            </w:r>
            <w:r w:rsidRPr="00EE5112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2693" w:type="dxa"/>
            <w:vAlign w:val="center"/>
          </w:tcPr>
          <w:p w14:paraId="42F34F4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B66421A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71F9203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7D55B9B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5CC1A1B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25116DA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6D0297A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1780514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30BA335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80549B9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2BE69F8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498210D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1DCE224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2222313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4DE9E87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2188082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7AADA1B9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F40A650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22A88D4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373FF27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2B45C91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7D69B2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5E3929E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520A1AE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8B7C7EB" w14:textId="77777777" w:rsidR="00914E26" w:rsidRPr="00405755" w:rsidRDefault="00914E26" w:rsidP="00914E26">
            <w:pPr>
              <w:pStyle w:val="Tabletext"/>
            </w:pPr>
          </w:p>
        </w:tc>
      </w:tr>
    </w:tbl>
    <w:p w14:paraId="7F4CBE02" w14:textId="77777777" w:rsidR="00530A84" w:rsidRPr="00405755" w:rsidRDefault="00530A84" w:rsidP="00914E26">
      <w:pPr>
        <w:spacing w:after="200" w:line="276" w:lineRule="auto"/>
        <w:sectPr w:rsidR="00530A84" w:rsidRPr="00405755" w:rsidSect="00796570">
          <w:headerReference w:type="even" r:id="rId19"/>
          <w:headerReference w:type="default" r:id="rId20"/>
          <w:footerReference w:type="default" r:id="rId21"/>
          <w:headerReference w:type="first" r:id="rId22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14:paraId="3E2245BE" w14:textId="77777777" w:rsidR="001B7940" w:rsidRDefault="001B7940" w:rsidP="001B7940">
      <w:pPr>
        <w:pStyle w:val="THECOUNCIL"/>
      </w:pPr>
      <w:bookmarkStart w:id="6" w:name="_Toc442255952"/>
      <w:r w:rsidRPr="007D487F">
        <w:lastRenderedPageBreak/>
        <w:t xml:space="preserve">THE </w:t>
      </w:r>
      <w:r w:rsidRPr="0006154F">
        <w:t>COUNCIL</w:t>
      </w:r>
    </w:p>
    <w:p w14:paraId="43DA5CF8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4FEE88E2" w14:textId="722CD8C0" w:rsidR="0075499D" w:rsidRPr="0075499D" w:rsidRDefault="0075499D" w:rsidP="0075499D">
      <w:pPr>
        <w:pStyle w:val="RecommendationList1"/>
        <w:numPr>
          <w:ilvl w:val="0"/>
          <w:numId w:val="1"/>
        </w:numPr>
        <w:tabs>
          <w:tab w:val="left" w:pos="10915"/>
        </w:tabs>
        <w:spacing w:before="239"/>
        <w:ind w:right="717"/>
        <w:jc w:val="both"/>
        <w:rPr>
          <w:ins w:id="7" w:author="Christina Schneider" w:date="2025-10-22T10:16:00Z"/>
        </w:rPr>
      </w:pPr>
      <w:bookmarkStart w:id="8" w:name="_Hlk59102249"/>
      <w:ins w:id="9" w:author="Christina Schneider" w:date="2025-10-22T10:16:00Z">
        <w:r w:rsidRPr="0075499D">
          <w:t>The</w:t>
        </w:r>
        <w:r w:rsidRPr="0075499D">
          <w:rPr>
            <w:spacing w:val="-9"/>
          </w:rPr>
          <w:t xml:space="preserve"> </w:t>
        </w:r>
        <w:r w:rsidRPr="0075499D">
          <w:t>aim and objectives of the International Organization for Marine Aids to Navigation (the Organization hereafter)</w:t>
        </w:r>
      </w:ins>
      <w:ins w:id="10" w:author="Christina Schneider" w:date="2025-10-22T10:17:00Z">
        <w:r w:rsidR="003804D5">
          <w:t xml:space="preserve"> </w:t>
        </w:r>
      </w:ins>
      <w:ins w:id="11" w:author="Christina Schneider" w:date="2025-10-22T10:16:00Z">
        <w:r w:rsidRPr="0075499D">
          <w:t>with</w:t>
        </w:r>
        <w:r w:rsidRPr="0075499D">
          <w:rPr>
            <w:spacing w:val="-9"/>
          </w:rPr>
          <w:t xml:space="preserve"> </w:t>
        </w:r>
        <w:r w:rsidRPr="0075499D">
          <w:t>respect</w:t>
        </w:r>
        <w:r w:rsidRPr="0075499D">
          <w:rPr>
            <w:spacing w:val="-9"/>
          </w:rPr>
          <w:t xml:space="preserve"> </w:t>
        </w:r>
        <w:r w:rsidRPr="0075499D">
          <w:t xml:space="preserve">to the improvement and harmonization of Marine Aids to Navigation worldwide for the benefit of the maritime community and the </w:t>
        </w:r>
        <w:commentRangeStart w:id="12"/>
        <w:commentRangeStart w:id="13"/>
        <w:r w:rsidRPr="0075499D">
          <w:t>protection</w:t>
        </w:r>
        <w:commentRangeEnd w:id="12"/>
        <w:r>
          <w:rPr>
            <w:rStyle w:val="Kommentarhenvisning"/>
          </w:rPr>
          <w:commentReference w:id="12"/>
        </w:r>
      </w:ins>
      <w:commentRangeEnd w:id="13"/>
      <w:r w:rsidR="001B59CA">
        <w:rPr>
          <w:rStyle w:val="Kommentarhenvisning"/>
        </w:rPr>
        <w:commentReference w:id="13"/>
      </w:r>
      <w:ins w:id="15" w:author="Christina Schneider" w:date="2025-10-22T10:17:00Z">
        <w:r w:rsidR="003804D5">
          <w:t xml:space="preserve"> of the marine environment</w:t>
        </w:r>
      </w:ins>
      <w:ins w:id="16" w:author="Christina Schneider" w:date="2025-10-22T10:16:00Z">
        <w:r w:rsidRPr="0075499D">
          <w:rPr>
            <w:spacing w:val="-9"/>
          </w:rPr>
          <w:t>.</w:t>
        </w:r>
      </w:ins>
    </w:p>
    <w:p w14:paraId="0D063154" w14:textId="77777777" w:rsidR="0075499D" w:rsidRPr="0075499D" w:rsidRDefault="0075499D" w:rsidP="0075499D">
      <w:pPr>
        <w:pStyle w:val="RecommendationList1"/>
        <w:numPr>
          <w:ilvl w:val="0"/>
          <w:numId w:val="1"/>
        </w:numPr>
        <w:tabs>
          <w:tab w:val="left" w:pos="1737"/>
          <w:tab w:val="left" w:pos="10915"/>
        </w:tabs>
        <w:ind w:right="717"/>
        <w:jc w:val="both"/>
        <w:rPr>
          <w:ins w:id="17" w:author="Christina Schneider" w:date="2025-10-22T10:16:00Z"/>
        </w:rPr>
      </w:pPr>
      <w:ins w:id="18" w:author="Christina Schneider" w:date="2025-10-22T10:16:00Z">
        <w:r w:rsidRPr="0075499D">
          <w:t>Article</w:t>
        </w:r>
        <w:r w:rsidRPr="0075499D">
          <w:rPr>
            <w:spacing w:val="-12"/>
          </w:rPr>
          <w:t xml:space="preserve"> </w:t>
        </w:r>
        <w:r w:rsidRPr="0075499D">
          <w:t>8</w:t>
        </w:r>
        <w:r w:rsidRPr="0075499D">
          <w:rPr>
            <w:spacing w:val="-8"/>
          </w:rPr>
          <w:t xml:space="preserve"> </w:t>
        </w:r>
        <w:r w:rsidRPr="0075499D">
          <w:t>of</w:t>
        </w:r>
        <w:r w:rsidRPr="0075499D">
          <w:rPr>
            <w:spacing w:val="-10"/>
          </w:rPr>
          <w:t xml:space="preserve"> </w:t>
        </w:r>
        <w:r w:rsidRPr="0075499D">
          <w:t>the</w:t>
        </w:r>
        <w:r w:rsidRPr="0075499D">
          <w:rPr>
            <w:spacing w:val="-9"/>
          </w:rPr>
          <w:t xml:space="preserve"> </w:t>
        </w:r>
        <w:r w:rsidRPr="0075499D">
          <w:t>Convention of the Organization regarding</w:t>
        </w:r>
        <w:r w:rsidRPr="0075499D">
          <w:rPr>
            <w:spacing w:val="-9"/>
          </w:rPr>
          <w:t xml:space="preserve"> </w:t>
        </w:r>
        <w:r w:rsidRPr="0075499D">
          <w:t>the</w:t>
        </w:r>
        <w:r w:rsidRPr="0075499D">
          <w:rPr>
            <w:spacing w:val="-8"/>
          </w:rPr>
          <w:t xml:space="preserve"> </w:t>
        </w:r>
        <w:r w:rsidRPr="0075499D">
          <w:t>responsibilities</w:t>
        </w:r>
        <w:r w:rsidRPr="0075499D">
          <w:rPr>
            <w:spacing w:val="-9"/>
          </w:rPr>
          <w:t xml:space="preserve"> </w:t>
        </w:r>
        <w:r w:rsidRPr="0075499D">
          <w:t>of</w:t>
        </w:r>
        <w:r w:rsidRPr="0075499D">
          <w:rPr>
            <w:spacing w:val="-10"/>
          </w:rPr>
          <w:t xml:space="preserve"> </w:t>
        </w:r>
        <w:r w:rsidRPr="0075499D">
          <w:t>the</w:t>
        </w:r>
        <w:r w:rsidRPr="0075499D">
          <w:rPr>
            <w:spacing w:val="-6"/>
          </w:rPr>
          <w:t xml:space="preserve"> </w:t>
        </w:r>
        <w:r w:rsidRPr="0075499D">
          <w:rPr>
            <w:spacing w:val="-2"/>
          </w:rPr>
          <w:t>Council.</w:t>
        </w:r>
      </w:ins>
    </w:p>
    <w:p w14:paraId="2B2D72DB" w14:textId="64683E18" w:rsidR="00166C2E" w:rsidRPr="00F725F1" w:rsidDel="003804D5" w:rsidRDefault="00470488" w:rsidP="00A976C0">
      <w:pPr>
        <w:pStyle w:val="RecommendationList1"/>
        <w:numPr>
          <w:ilvl w:val="0"/>
          <w:numId w:val="1"/>
        </w:numPr>
        <w:rPr>
          <w:del w:id="19" w:author="Christina Schneider" w:date="2025-10-22T10:17:00Z"/>
        </w:rPr>
      </w:pPr>
      <w:del w:id="20" w:author="Christina Schneider" w:date="2025-10-22T10:17:00Z">
        <w:r w:rsidRPr="00F725F1" w:rsidDel="003804D5">
          <w:delText>T</w:delText>
        </w:r>
        <w:r w:rsidR="005A5370" w:rsidRPr="00F725F1" w:rsidDel="003804D5">
          <w:delText>he function of IALA with respect to Safety of Navigation, the efficiency of maritime transport and the protection of the environment</w:delText>
        </w:r>
        <w:r w:rsidRPr="00F725F1" w:rsidDel="003804D5">
          <w:delText>.</w:delText>
        </w:r>
      </w:del>
    </w:p>
    <w:p w14:paraId="099C1075" w14:textId="4C55F88C" w:rsidR="00B9146E" w:rsidRPr="00AE4B59" w:rsidDel="003804D5" w:rsidRDefault="005A5370" w:rsidP="00A976C0">
      <w:pPr>
        <w:pStyle w:val="RecommendationList1"/>
        <w:numPr>
          <w:ilvl w:val="0"/>
          <w:numId w:val="1"/>
        </w:numPr>
        <w:rPr>
          <w:del w:id="21" w:author="Christina Schneider" w:date="2025-10-22T10:17:00Z"/>
        </w:rPr>
      </w:pPr>
      <w:del w:id="22" w:author="Christina Schneider" w:date="2025-10-22T10:17:00Z">
        <w:r w:rsidDel="003804D5">
          <w:delText>Article 8 of the IALA</w:delText>
        </w:r>
        <w:r w:rsidRPr="00A326AC" w:rsidDel="003804D5">
          <w:delText xml:space="preserve"> </w:delText>
        </w:r>
        <w:r w:rsidR="00D5526E" w:rsidDel="003804D5">
          <w:delText>Convention on the International Organization for Marine Aids to Navigation</w:delText>
        </w:r>
        <w:r w:rsidRPr="00A326AC" w:rsidDel="003804D5">
          <w:delText xml:space="preserve"> regarding the authority, duties and functions of the </w:delText>
        </w:r>
        <w:r w:rsidRPr="00AE4B59" w:rsidDel="003804D5">
          <w:delText>Council</w:delText>
        </w:r>
        <w:r w:rsidR="00470488" w:rsidRPr="00AE4B59" w:rsidDel="003804D5">
          <w:delText>.</w:delText>
        </w:r>
      </w:del>
    </w:p>
    <w:bookmarkEnd w:id="8"/>
    <w:p w14:paraId="43300443" w14:textId="77777777" w:rsidR="00470488" w:rsidRDefault="00166C2E" w:rsidP="001B7940">
      <w:pPr>
        <w:pStyle w:val="Noting"/>
      </w:pPr>
      <w:r w:rsidRPr="00AE4B59">
        <w:rPr>
          <w:b/>
        </w:rPr>
        <w:t>RECOGNI</w:t>
      </w:r>
      <w:r w:rsidR="009D3BAF" w:rsidRPr="00AE4B59">
        <w:rPr>
          <w:b/>
        </w:rPr>
        <w:t>Z</w:t>
      </w:r>
      <w:r w:rsidRPr="00AE4B59">
        <w:rPr>
          <w:b/>
        </w:rPr>
        <w:t>ING</w:t>
      </w:r>
      <w:r w:rsidR="00470488" w:rsidRPr="00AE4B59">
        <w:t>:</w:t>
      </w:r>
    </w:p>
    <w:p w14:paraId="45D7304F" w14:textId="5235B3E6" w:rsidR="00933179" w:rsidRPr="00933179" w:rsidRDefault="001B3063" w:rsidP="00933179">
      <w:pPr>
        <w:pStyle w:val="RecommendationList1"/>
        <w:numPr>
          <w:ilvl w:val="0"/>
          <w:numId w:val="15"/>
        </w:numPr>
      </w:pPr>
      <w:bookmarkStart w:id="23" w:name="_Toc60408122"/>
      <w:r>
        <w:t xml:space="preserve">That </w:t>
      </w:r>
      <w:ins w:id="24" w:author="Christina Schneider" w:date="2025-10-22T10:18:00Z">
        <w:r w:rsidR="003049CA">
          <w:t>c</w:t>
        </w:r>
      </w:ins>
      <w:del w:id="25" w:author="Christina Schneider" w:date="2025-10-22T10:18:00Z">
        <w:r w:rsidDel="003049CA">
          <w:delText>C</w:delText>
        </w:r>
      </w:del>
      <w:r>
        <w:t xml:space="preserve">ompetent </w:t>
      </w:r>
      <w:proofErr w:type="gramStart"/>
      <w:ins w:id="26" w:author="Christina Schneider" w:date="2025-10-22T10:18:00Z">
        <w:r w:rsidR="003049CA">
          <w:t>a</w:t>
        </w:r>
      </w:ins>
      <w:proofErr w:type="gramEnd"/>
      <w:del w:id="27" w:author="Christina Schneider" w:date="2025-10-22T10:18:00Z">
        <w:r w:rsidDel="003049CA">
          <w:delText>A</w:delText>
        </w:r>
      </w:del>
      <w:r>
        <w:t xml:space="preserve">uthorities and third parties </w:t>
      </w:r>
      <w:r w:rsidR="00933179" w:rsidRPr="00933179">
        <w:t xml:space="preserve">manage buoy tender operations, provide safe procedures for buoy tender operations, and assist the personnel responsible for buoy tender activities by identifying safety risks, operational procedures, and responsibilities. </w:t>
      </w:r>
      <w:bookmarkEnd w:id="23"/>
    </w:p>
    <w:p w14:paraId="24205B2E" w14:textId="035673B0" w:rsidR="00166C2E" w:rsidRPr="00166C2E" w:rsidRDefault="00A327F6" w:rsidP="00AA46D0">
      <w:pPr>
        <w:pStyle w:val="RecommendationList1"/>
        <w:numPr>
          <w:ilvl w:val="0"/>
          <w:numId w:val="15"/>
        </w:numPr>
      </w:pPr>
      <w:r>
        <w:t>That in doing so they often are required to p</w:t>
      </w:r>
      <w:r w:rsidR="00933179" w:rsidRPr="00933179">
        <w:t>rovide operating safety parameters for buoy tender activities including the retrieval, deployment, positioning, maintenance and other special operations</w:t>
      </w:r>
      <w:r w:rsidR="00ED7F40">
        <w:t>.</w:t>
      </w:r>
    </w:p>
    <w:p w14:paraId="118CE896" w14:textId="77777777" w:rsidR="00A327F6" w:rsidRPr="00A327F6" w:rsidRDefault="00A327F6" w:rsidP="0052097E">
      <w:pPr>
        <w:pStyle w:val="RecommendationList1"/>
        <w:numPr>
          <w:ilvl w:val="0"/>
          <w:numId w:val="15"/>
        </w:numPr>
        <w:rPr>
          <w:iCs/>
        </w:rPr>
      </w:pPr>
      <w:r>
        <w:t>Since i</w:t>
      </w:r>
      <w:r w:rsidR="00327081" w:rsidRPr="001B3063">
        <w:t>n recent years the number of marine economic activities ha</w:t>
      </w:r>
      <w:r>
        <w:t>ve</w:t>
      </w:r>
      <w:r w:rsidR="00327081" w:rsidRPr="001B3063">
        <w:t xml:space="preserve"> been increasing</w:t>
      </w:r>
      <w:r>
        <w:t>,</w:t>
      </w:r>
      <w:r w:rsidR="00327081" w:rsidRPr="001B3063">
        <w:t xml:space="preserve"> such as offshore wind farms and aquaculture</w:t>
      </w:r>
      <w:r>
        <w:t>,</w:t>
      </w:r>
      <w:r w:rsidR="00327081" w:rsidRPr="001B3063">
        <w:t xml:space="preserve"> </w:t>
      </w:r>
      <w:r>
        <w:t>new challenges have appeared t</w:t>
      </w:r>
      <w:r w:rsidR="00327081" w:rsidRPr="001B3063">
        <w:t xml:space="preserve">o the activities of buoy tenders.  </w:t>
      </w:r>
    </w:p>
    <w:p w14:paraId="7FA64A9D" w14:textId="73474E1F" w:rsidR="001B7940" w:rsidRPr="00A327F6" w:rsidRDefault="00B9146E" w:rsidP="00A327F6">
      <w:pPr>
        <w:pStyle w:val="RecommendationList1"/>
        <w:numPr>
          <w:ilvl w:val="0"/>
          <w:numId w:val="0"/>
        </w:numPr>
        <w:ind w:left="567"/>
        <w:rPr>
          <w:iCs/>
        </w:rPr>
      </w:pPr>
      <w:r w:rsidRPr="00A327F6">
        <w:rPr>
          <w:b/>
        </w:rPr>
        <w:t>CONSIDERING</w:t>
      </w:r>
      <w:r w:rsidR="00A326AC" w:rsidRPr="00A327F6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BD4A33">
        <w:t>I</w:t>
      </w:r>
      <w:r w:rsidR="00E714E1" w:rsidRPr="00A327F6">
        <w:rPr>
          <w:iCs/>
        </w:rPr>
        <w:t xml:space="preserve">ALA </w:t>
      </w:r>
      <w:r w:rsidR="00A326AC" w:rsidRPr="00A327F6">
        <w:rPr>
          <w:iCs/>
        </w:rPr>
        <w:t>Aids to Navigation Requirements and Management Committee</w:t>
      </w:r>
      <w:r w:rsidR="00BD4A33" w:rsidRPr="00A327F6">
        <w:rPr>
          <w:iCs/>
        </w:rPr>
        <w:t>.</w:t>
      </w:r>
    </w:p>
    <w:p w14:paraId="18187504" w14:textId="4DC6D279" w:rsidR="001B7940" w:rsidRPr="00AE4B59" w:rsidRDefault="00A326AC" w:rsidP="001B7940">
      <w:pPr>
        <w:pStyle w:val="Noting"/>
        <w:rPr>
          <w:b/>
        </w:rPr>
      </w:pPr>
      <w:r w:rsidRPr="00AE4B59">
        <w:rPr>
          <w:b/>
        </w:rPr>
        <w:t>ADOPTS</w:t>
      </w:r>
      <w:r w:rsidR="00B9146E" w:rsidRPr="00AE4B59">
        <w:t xml:space="preserve"> </w:t>
      </w:r>
      <w:r w:rsidR="00BD4A33" w:rsidRPr="00AE4B59">
        <w:t xml:space="preserve">the </w:t>
      </w:r>
      <w:r w:rsidR="00E81A87" w:rsidRPr="00AE4B59">
        <w:t xml:space="preserve">IALA </w:t>
      </w:r>
      <w:r w:rsidR="00EE5112" w:rsidRPr="00AE4B59">
        <w:t>Guideline</w:t>
      </w:r>
      <w:ins w:id="28" w:author="Christina Schneider" w:date="2025-10-22T10:19:00Z">
        <w:r w:rsidR="00E65F8B">
          <w:t xml:space="preserve"> </w:t>
        </w:r>
        <w:proofErr w:type="spellStart"/>
        <w:r w:rsidR="00E65F8B" w:rsidRPr="00E65F8B">
          <w:rPr>
            <w:i/>
            <w:iCs/>
          </w:rPr>
          <w:t>Gnnnn</w:t>
        </w:r>
      </w:ins>
      <w:proofErr w:type="spellEnd"/>
      <w:r w:rsidRPr="00AE4B59">
        <w:t xml:space="preserve"> </w:t>
      </w:r>
      <w:r w:rsidR="008D16C2" w:rsidRPr="00AE4B59">
        <w:t xml:space="preserve">on </w:t>
      </w:r>
      <w:r w:rsidR="00EE5112" w:rsidRPr="00AE4B59">
        <w:t>Bu</w:t>
      </w:r>
      <w:r w:rsidR="003B06A8">
        <w:t>o</w:t>
      </w:r>
      <w:r w:rsidR="00EE5112" w:rsidRPr="00AE4B59">
        <w:t>y Tender Activities</w:t>
      </w:r>
      <w:del w:id="29" w:author="Christina Schneider" w:date="2025-10-22T10:19:00Z">
        <w:r w:rsidR="00B9146E" w:rsidRPr="00AE4B59" w:rsidDel="00E65F8B">
          <w:delText xml:space="preserve"> </w:delText>
        </w:r>
        <w:r w:rsidR="00D4402A" w:rsidRPr="00AE4B59" w:rsidDel="00E65F8B">
          <w:rPr>
            <w:i/>
            <w:iCs/>
          </w:rPr>
          <w:delText>G</w:delText>
        </w:r>
        <w:r w:rsidR="00320C7A" w:rsidRPr="00AE4B59" w:rsidDel="00E65F8B">
          <w:rPr>
            <w:i/>
            <w:iCs/>
          </w:rPr>
          <w:delText>nnnn</w:delText>
        </w:r>
      </w:del>
      <w:del w:id="30" w:author="Peter Dam" w:date="2025-10-21T11:36:00Z">
        <w:r w:rsidR="00ED7F40" w:rsidDel="004E7651">
          <w:rPr>
            <w:i/>
            <w:iCs/>
          </w:rPr>
          <w:delText>.</w:delText>
        </w:r>
      </w:del>
    </w:p>
    <w:p w14:paraId="7D4DD3D8" w14:textId="09FB8D37" w:rsidR="007D487F" w:rsidRPr="00B9146E" w:rsidRDefault="007D487F" w:rsidP="007D487F">
      <w:pPr>
        <w:pStyle w:val="Noting"/>
      </w:pPr>
      <w:r w:rsidRPr="00AE4B59">
        <w:rPr>
          <w:b/>
        </w:rPr>
        <w:t>RECOMMENDS</w:t>
      </w:r>
      <w:r w:rsidRPr="00AE4B59">
        <w:t xml:space="preserve"> </w:t>
      </w:r>
      <w:r w:rsidR="00B422FC" w:rsidRPr="00AE4B59">
        <w:t xml:space="preserve">IALA </w:t>
      </w:r>
      <w:ins w:id="31" w:author="Christina Schneider" w:date="2025-10-22T10:20:00Z">
        <w:r w:rsidR="007578A8">
          <w:t>M</w:t>
        </w:r>
      </w:ins>
      <w:del w:id="32" w:author="Christina Schneider" w:date="2025-10-22T10:20:00Z">
        <w:r w:rsidRPr="00AE4B59" w:rsidDel="007578A8">
          <w:delText>m</w:delText>
        </w:r>
      </w:del>
      <w:r w:rsidRPr="00AE4B59">
        <w:t>ember</w:t>
      </w:r>
      <w:r w:rsidR="00B422FC" w:rsidRPr="00AE4B59">
        <w:t xml:space="preserve"> </w:t>
      </w:r>
      <w:ins w:id="33" w:author="Christina Schneider" w:date="2025-10-22T10:20:00Z">
        <w:r w:rsidR="007578A8">
          <w:t>S</w:t>
        </w:r>
      </w:ins>
      <w:del w:id="34" w:author="Christina Schneider" w:date="2025-10-22T10:20:00Z">
        <w:r w:rsidR="00B422FC" w:rsidRPr="00AE4B59" w:rsidDel="007578A8">
          <w:delText>s</w:delText>
        </w:r>
      </w:del>
      <w:proofErr w:type="gramStart"/>
      <w:r w:rsidR="00B422FC" w:rsidRPr="00AE4B59">
        <w:t>tates</w:t>
      </w:r>
      <w:proofErr w:type="gramEnd"/>
      <w:r w:rsidRPr="00AE4B59">
        <w:t xml:space="preserve"> and other appropriate </w:t>
      </w:r>
      <w:r w:rsidR="00D4402A" w:rsidRPr="00AE4B59">
        <w:t>a</w:t>
      </w:r>
      <w:r w:rsidRPr="00AE4B59">
        <w:t xml:space="preserve">uthorities providing </w:t>
      </w:r>
      <w:r w:rsidR="00D4402A" w:rsidRPr="00AE4B59">
        <w:t>M</w:t>
      </w:r>
      <w:r w:rsidRPr="00AE4B59">
        <w:t xml:space="preserve">arine </w:t>
      </w:r>
      <w:r w:rsidR="00D4402A" w:rsidRPr="00AE4B59">
        <w:t>A</w:t>
      </w:r>
      <w:r w:rsidRPr="00AE4B59">
        <w:t xml:space="preserve">ids to </w:t>
      </w:r>
      <w:r w:rsidR="00D4402A" w:rsidRPr="00AE4B59">
        <w:t>N</w:t>
      </w:r>
      <w:r w:rsidRPr="00AE4B59">
        <w:t xml:space="preserve">avigation </w:t>
      </w:r>
      <w:r w:rsidR="00327081" w:rsidRPr="00AE4B59">
        <w:t xml:space="preserve">services by the use of buoy tender operations </w:t>
      </w:r>
      <w:r w:rsidR="00BD4A33" w:rsidRPr="00AE4B59">
        <w:t xml:space="preserve">to </w:t>
      </w:r>
      <w:r w:rsidRPr="00AE4B59">
        <w:t xml:space="preserve">comply with </w:t>
      </w:r>
      <w:r w:rsidR="00B422FC" w:rsidRPr="00AE4B59">
        <w:t>Guideline GNNN on Buoy Tender Activities</w:t>
      </w:r>
      <w:r w:rsidR="00327081" w:rsidRPr="00AE4B59">
        <w:t>.</w:t>
      </w:r>
    </w:p>
    <w:p w14:paraId="2DC50AEB" w14:textId="5E04993A" w:rsidR="001B7940" w:rsidRDefault="00A326AC" w:rsidP="00A23D54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 xml:space="preserve">Members and </w:t>
      </w:r>
      <w:r w:rsidR="00D4402A">
        <w:t>M</w:t>
      </w:r>
      <w:r w:rsidRPr="00A326AC">
        <w:t xml:space="preserve">arine </w:t>
      </w:r>
      <w:r w:rsidR="00D4402A" w:rsidRPr="00A23D54">
        <w:t>A</w:t>
      </w:r>
      <w:r w:rsidRPr="00A23D54">
        <w:t>ids</w:t>
      </w:r>
      <w:r w:rsidRPr="00A326AC">
        <w:t xml:space="preserve"> to </w:t>
      </w:r>
      <w:r w:rsidR="00D4402A">
        <w:t>N</w:t>
      </w:r>
      <w:r w:rsidRPr="00A326AC">
        <w:t>avigation authorities worldwide to implement the provisions of the Recommendati</w:t>
      </w:r>
      <w:r>
        <w:t>on</w:t>
      </w:r>
      <w:r w:rsidR="00ED7F40">
        <w:t>.</w:t>
      </w:r>
    </w:p>
    <w:p w14:paraId="7B40A02D" w14:textId="78A4A12F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320C7A">
        <w:t xml:space="preserve">the </w:t>
      </w:r>
      <w:r w:rsidR="00E714E1" w:rsidRPr="00320C7A">
        <w:t xml:space="preserve">IALA </w:t>
      </w:r>
      <w:r w:rsidRPr="00320C7A">
        <w:t>Aids to Navigation Requirements and Management Committee</w:t>
      </w:r>
      <w:r w:rsidR="00007062">
        <w:t xml:space="preserve"> </w:t>
      </w:r>
      <w:r w:rsidR="00B9146E" w:rsidRPr="00320C7A">
        <w:t>or such other committee as the Council may direct</w:t>
      </w:r>
      <w:r w:rsidRPr="00A326AC">
        <w:t xml:space="preserve"> to keep the Recommendation under review and to propose </w:t>
      </w:r>
      <w:r w:rsidR="00320C7A" w:rsidRPr="00A326AC">
        <w:t>amendments,</w:t>
      </w:r>
      <w:r w:rsidRPr="00A326AC">
        <w:t xml:space="preserve"> as necessar</w:t>
      </w:r>
      <w:r>
        <w:t>y</w:t>
      </w:r>
      <w:r w:rsidR="00320A41">
        <w:t>.</w:t>
      </w:r>
      <w:bookmarkEnd w:id="6"/>
    </w:p>
    <w:sectPr w:rsidR="00A326AC" w:rsidRPr="00A326AC" w:rsidSect="0083218D">
      <w:headerReference w:type="even" r:id="rId23"/>
      <w:headerReference w:type="default" r:id="rId24"/>
      <w:headerReference w:type="first" r:id="rId25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Peter Dam" w:date="2025-10-21T14:33:00Z" w:initials="PD">
    <w:p w14:paraId="18C118AF" w14:textId="79467020" w:rsidR="00620E8F" w:rsidRDefault="00620E8F">
      <w:pPr>
        <w:pStyle w:val="Kommentartekst"/>
      </w:pPr>
      <w:r>
        <w:rPr>
          <w:rStyle w:val="Kommentarhenvisning"/>
        </w:rPr>
        <w:annotationRef/>
      </w:r>
      <w:r>
        <w:t>At ARM 21 we decided to change title as to add new guideline on requirements and specification</w:t>
      </w:r>
    </w:p>
  </w:comment>
  <w:comment w:id="12" w:author="Christina Schneider" w:date="2025-10-21T13:15:00Z" w:initials="CS">
    <w:p w14:paraId="419F1438" w14:textId="77777777" w:rsidR="0075499D" w:rsidRDefault="0075499D" w:rsidP="0075499D">
      <w:pPr>
        <w:pStyle w:val="Kommentartekst"/>
      </w:pPr>
      <w:r>
        <w:rPr>
          <w:rStyle w:val="Kommentarhenvisning"/>
        </w:rPr>
        <w:annotationRef/>
      </w:r>
      <w:r>
        <w:t>Exact wording from the IALA Convention</w:t>
      </w:r>
    </w:p>
  </w:comment>
  <w:comment w:id="13" w:author="Peter Dam" w:date="2025-10-23T09:59:00Z" w:initials="PD">
    <w:p w14:paraId="375A8C35" w14:textId="25D484AA" w:rsidR="001B59CA" w:rsidRDefault="001B59CA">
      <w:pPr>
        <w:pStyle w:val="Kommentartekst"/>
      </w:pPr>
      <w:r>
        <w:rPr>
          <w:rStyle w:val="Kommentarhenvisning"/>
        </w:rPr>
        <w:annotationRef/>
      </w:r>
      <w:r>
        <w:t>Ok</w:t>
      </w:r>
      <w:bookmarkStart w:id="14" w:name="_GoBack"/>
      <w:bookmarkEnd w:id="14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C118AF" w15:done="0"/>
  <w15:commentEx w15:paraId="419F1438" w15:done="0"/>
  <w15:commentEx w15:paraId="375A8C35" w15:paraIdParent="419F143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A466124" w16cex:dateUtc="2025-10-21T1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C118AF" w16cid:durableId="18C118AF"/>
  <w16cid:commentId w16cid:paraId="419F1438" w16cid:durableId="3A4661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A8D83" w14:textId="77777777" w:rsidR="00D0575E" w:rsidRDefault="00D0575E" w:rsidP="003274DB">
      <w:r>
        <w:separator/>
      </w:r>
    </w:p>
    <w:p w14:paraId="58B3A8AA" w14:textId="77777777" w:rsidR="00D0575E" w:rsidRDefault="00D0575E"/>
  </w:endnote>
  <w:endnote w:type="continuationSeparator" w:id="0">
    <w:p w14:paraId="4A057C68" w14:textId="77777777" w:rsidR="00D0575E" w:rsidRDefault="00D0575E" w:rsidP="003274DB">
      <w:r>
        <w:continuationSeparator/>
      </w:r>
    </w:p>
    <w:p w14:paraId="4F8281EA" w14:textId="77777777" w:rsidR="00D0575E" w:rsidRDefault="00D057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LT Pro">
    <w:altName w:val="Arial"/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BE621" w14:textId="77777777" w:rsidR="007B79D8" w:rsidRDefault="007B79D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B5BD8" w14:textId="77777777" w:rsidR="006C3466" w:rsidRPr="0032260F" w:rsidRDefault="006C3466" w:rsidP="0032260F">
    <w:pPr>
      <w:spacing w:line="180" w:lineRule="atLeast"/>
      <w:rPr>
        <w:rFonts w:ascii="Avenir Next LT Pro" w:hAnsi="Avenir Next LT Pro"/>
        <w:color w:val="808080" w:themeColor="background1" w:themeShade="80"/>
        <w:sz w:val="14"/>
        <w:szCs w:val="14"/>
        <w:lang w:val="fr-FR"/>
      </w:rPr>
    </w:pPr>
    <w:r>
      <w:rPr>
        <w:rFonts w:ascii="Avenir Next LT Pro" w:hAnsi="Avenir Next LT Pro"/>
        <w:noProof/>
        <w:color w:val="808080" w:themeColor="background1" w:themeShade="80"/>
        <w:sz w:val="14"/>
        <w:szCs w:val="14"/>
        <w:lang w:val="da-DK" w:eastAsia="da-DK"/>
      </w:rPr>
      <w:drawing>
        <wp:anchor distT="0" distB="0" distL="114300" distR="114300" simplePos="0" relativeHeight="251758592" behindDoc="1" locked="0" layoutInCell="1" allowOverlap="1" wp14:anchorId="082964EE" wp14:editId="3711A92C">
          <wp:simplePos x="0" y="0"/>
          <wp:positionH relativeFrom="column">
            <wp:posOffset>8890</wp:posOffset>
          </wp:positionH>
          <wp:positionV relativeFrom="paragraph">
            <wp:posOffset>-530860</wp:posOffset>
          </wp:positionV>
          <wp:extent cx="3249295" cy="725170"/>
          <wp:effectExtent l="0" t="0" r="8255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92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260F">
      <w:rPr>
        <w:rFonts w:ascii="Avenir Next LT Pro" w:hAnsi="Avenir Next LT Pro"/>
        <w:noProof/>
        <w:sz w:val="14"/>
        <w:szCs w:val="14"/>
        <w:lang w:val="da-DK" w:eastAsia="da-DK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B93C4FE" wp14:editId="2EF90D1B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9D1C94E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529F9" w14:textId="77777777" w:rsidR="007B79D8" w:rsidRDefault="007B79D8">
    <w:pPr>
      <w:pStyle w:val="Sidefo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F8125" w14:textId="77777777" w:rsidR="006C3466" w:rsidRPr="007A72CF" w:rsidRDefault="006C3466" w:rsidP="007A72CF">
    <w:pPr>
      <w:pStyle w:val="Sidefod"/>
      <w:rPr>
        <w:sz w:val="15"/>
        <w:szCs w:val="15"/>
      </w:rPr>
    </w:pPr>
  </w:p>
  <w:p w14:paraId="001A340C" w14:textId="77777777" w:rsidR="006C3466" w:rsidRDefault="006C3466" w:rsidP="007A72CF">
    <w:pPr>
      <w:pStyle w:val="Footerportrait"/>
    </w:pPr>
  </w:p>
  <w:p w14:paraId="084B6E67" w14:textId="3DB8F48F" w:rsidR="006C3466" w:rsidRPr="007A72CF" w:rsidRDefault="00D0575E" w:rsidP="007A72CF">
    <w:pPr>
      <w:pStyle w:val="Footerportrait"/>
      <w:rPr>
        <w:rStyle w:val="Sidetal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1B59CA">
      <w:t>IALA Recommendation</w:t>
    </w:r>
    <w:r>
      <w:fldChar w:fldCharType="end"/>
    </w:r>
    <w:r w:rsidR="006C3466" w:rsidRPr="00BF6D41">
      <w:rPr>
        <w:b w:val="0"/>
        <w:bCs/>
      </w:rPr>
      <w:t xml:space="preserve"> </w:t>
    </w:r>
    <w:r>
      <w:fldChar w:fldCharType="begin"/>
    </w:r>
    <w:r>
      <w:instrText xml:space="preserve"> STYLEREF  "Document number"  \* MERGEFORMAT </w:instrText>
    </w:r>
    <w:r>
      <w:fldChar w:fldCharType="separate"/>
    </w:r>
    <w:r w:rsidR="001B59CA">
      <w:t>Rnnnn</w:t>
    </w:r>
    <w:r>
      <w:fldChar w:fldCharType="end"/>
    </w:r>
    <w:r w:rsidR="006C3466">
      <w:t xml:space="preserve"> </w:t>
    </w:r>
    <w:r>
      <w:fldChar w:fldCharType="begin"/>
    </w:r>
    <w:r>
      <w:instrText xml:space="preserve"> STYLEREF  "Document name"  \* MERGEFORMAT </w:instrText>
    </w:r>
    <w:r>
      <w:fldChar w:fldCharType="separate"/>
    </w:r>
    <w:r w:rsidR="001B59CA">
      <w:t>BUoY TENDER activities, requirements and specification</w:t>
    </w:r>
    <w:r>
      <w:fldChar w:fldCharType="end"/>
    </w:r>
    <w:r w:rsidR="006C3466">
      <w:tab/>
    </w:r>
  </w:p>
  <w:p w14:paraId="50D7282E" w14:textId="370FE9D5" w:rsidR="006C3466" w:rsidRDefault="00D0575E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1B59CA">
      <w:t>Edition x.x</w:t>
    </w:r>
    <w:r>
      <w:fldChar w:fldCharType="end"/>
    </w:r>
    <w:r w:rsidR="006C3466">
      <w:t xml:space="preserve"> </w:t>
    </w:r>
    <w:r>
      <w:fldChar w:fldCharType="begin"/>
    </w:r>
    <w:r>
      <w:instrText xml:space="preserve"> STYLEREF  MRN  \* MERGEFORMAT </w:instrText>
    </w:r>
    <w:r>
      <w:fldChar w:fldCharType="separate"/>
    </w:r>
    <w:r w:rsidR="001B59CA">
      <w:t>urn:mrn:iala:pub:rnnnn</w:t>
    </w:r>
    <w:r>
      <w:fldChar w:fldCharType="end"/>
    </w:r>
    <w:r w:rsidR="006C3466">
      <w:tab/>
    </w:r>
    <w:r w:rsidR="006C3466" w:rsidRPr="007A72CF">
      <w:t xml:space="preserve">P </w:t>
    </w:r>
    <w:r w:rsidR="006C3466" w:rsidRPr="007A72CF">
      <w:fldChar w:fldCharType="begin"/>
    </w:r>
    <w:r w:rsidR="006C3466" w:rsidRPr="007A72CF">
      <w:instrText xml:space="preserve">PAGE  </w:instrText>
    </w:r>
    <w:r w:rsidR="006C3466" w:rsidRPr="007A72CF">
      <w:fldChar w:fldCharType="separate"/>
    </w:r>
    <w:r w:rsidR="001B59CA">
      <w:t>3</w:t>
    </w:r>
    <w:r w:rsidR="006C3466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0C05A" w14:textId="77777777" w:rsidR="00D0575E" w:rsidRDefault="00D0575E" w:rsidP="003274DB">
      <w:r>
        <w:separator/>
      </w:r>
    </w:p>
  </w:footnote>
  <w:footnote w:type="continuationSeparator" w:id="0">
    <w:p w14:paraId="60BFF6FF" w14:textId="77777777" w:rsidR="00D0575E" w:rsidRDefault="00D0575E" w:rsidP="003274DB">
      <w:r>
        <w:continuationSeparator/>
      </w:r>
    </w:p>
    <w:p w14:paraId="3F73761E" w14:textId="77777777" w:rsidR="00D0575E" w:rsidRDefault="00D057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E700" w14:textId="77777777" w:rsidR="006C3466" w:rsidRDefault="00D0575E">
    <w:pPr>
      <w:pStyle w:val="Sidehoved"/>
    </w:pPr>
    <w:r>
      <w:rPr>
        <w:noProof/>
      </w:rPr>
      <w:pict w14:anchorId="532327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2" o:spid="_x0000_s2103" type="#_x0000_t136" style="position:absolute;margin-left:0;margin-top:0;width:412.1pt;height:247.25pt;rotation:315;z-index:-2515537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734016" behindDoc="1" locked="0" layoutInCell="0" allowOverlap="1" wp14:anchorId="06AA6C37" wp14:editId="5306216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3A6245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6AA6C3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0;margin-top:0;width:659.45pt;height:59.95pt;rotation:-45;z-index:-251582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" o:allowincell="f" filled="f" stroked="f">
              <v:stroke joinstyle="round"/>
              <o:lock v:ext="edit" shapetype="t"/>
              <v:textbox style="mso-fit-shape-to-text:t">
                <w:txbxContent>
                  <w:p w14:paraId="303A6245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C3466"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705344" behindDoc="1" locked="0" layoutInCell="0" allowOverlap="1" wp14:anchorId="2D3BE800" wp14:editId="6E40065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3D9FD7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D3BE800" id="Text Box 17" o:spid="_x0000_s1027" type="#_x0000_t202" style="position:absolute;margin-left:0;margin-top:0;width:604.45pt;height:54.95pt;rotation:-45;z-index:-251611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793D9FD7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591C0" w14:textId="77777777" w:rsidR="006C3466" w:rsidRPr="00ED2A8D" w:rsidRDefault="00D0575E" w:rsidP="008747E0">
    <w:pPr>
      <w:pStyle w:val="Sidehoved"/>
    </w:pPr>
    <w:r>
      <w:rPr>
        <w:noProof/>
      </w:rPr>
      <w:pict w14:anchorId="294016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3" o:spid="_x0000_s2104" type="#_x0000_t136" style="position:absolute;margin-left:0;margin-top:0;width:412.1pt;height:247.25pt;rotation:315;z-index:-2515517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 w:rsidRPr="00442889">
      <w:rPr>
        <w:noProof/>
        <w:lang w:val="da-DK" w:eastAsia="da-DK"/>
      </w:rPr>
      <w:drawing>
        <wp:anchor distT="0" distB="0" distL="114300" distR="114300" simplePos="0" relativeHeight="251657214" behindDoc="1" locked="0" layoutInCell="1" allowOverlap="1" wp14:anchorId="1AA20BE3" wp14:editId="55AEC241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54C84" w14:textId="77777777" w:rsidR="006C3466" w:rsidRPr="00ED2A8D" w:rsidRDefault="006C3466" w:rsidP="008747E0">
    <w:pPr>
      <w:pStyle w:val="Sidehoved"/>
    </w:pPr>
  </w:p>
  <w:p w14:paraId="21052EA9" w14:textId="77777777" w:rsidR="006C3466" w:rsidRDefault="006C3466" w:rsidP="008747E0">
    <w:pPr>
      <w:pStyle w:val="Sidehoved"/>
    </w:pPr>
  </w:p>
  <w:p w14:paraId="5EDBC08A" w14:textId="77777777" w:rsidR="006C3466" w:rsidRDefault="006C3466" w:rsidP="008747E0">
    <w:pPr>
      <w:pStyle w:val="Sidehoved"/>
    </w:pPr>
  </w:p>
  <w:p w14:paraId="2F766259" w14:textId="77777777" w:rsidR="006C3466" w:rsidRDefault="006C3466" w:rsidP="008747E0">
    <w:pPr>
      <w:pStyle w:val="Sidehoved"/>
    </w:pPr>
  </w:p>
  <w:p w14:paraId="6BA7BF9B" w14:textId="77777777" w:rsidR="006C3466" w:rsidRDefault="006C3466" w:rsidP="008747E0">
    <w:pPr>
      <w:pStyle w:val="Sidehoved"/>
    </w:pPr>
  </w:p>
  <w:p w14:paraId="1D6E7DE5" w14:textId="77777777" w:rsidR="006C3466" w:rsidRDefault="006C3466" w:rsidP="008747E0">
    <w:pPr>
      <w:pStyle w:val="Sidehoved"/>
    </w:pPr>
  </w:p>
  <w:p w14:paraId="32E072EA" w14:textId="77777777" w:rsidR="006C3466" w:rsidRDefault="006C3466" w:rsidP="00A4078E">
    <w:pPr>
      <w:pStyle w:val="Sidehoved"/>
    </w:pPr>
  </w:p>
  <w:p w14:paraId="67A541BD" w14:textId="77777777" w:rsidR="006C3466" w:rsidRPr="00ED2A8D" w:rsidRDefault="006C3466" w:rsidP="001349DB">
    <w:pPr>
      <w:pStyle w:val="Sidehoved"/>
      <w:spacing w:line="360" w:lineRule="exact"/>
    </w:pPr>
    <w:r w:rsidRPr="00123B85">
      <w:rPr>
        <w:noProof/>
        <w:lang w:val="da-DK" w:eastAsia="da-DK"/>
      </w:rPr>
      <w:drawing>
        <wp:anchor distT="0" distB="0" distL="114300" distR="114300" simplePos="0" relativeHeight="251757568" behindDoc="1" locked="0" layoutInCell="1" allowOverlap="1" wp14:anchorId="2C5F19B2" wp14:editId="57699296">
          <wp:simplePos x="0" y="0"/>
          <wp:positionH relativeFrom="column">
            <wp:posOffset>-619760</wp:posOffset>
          </wp:positionH>
          <wp:positionV relativeFrom="paragraph">
            <wp:posOffset>182880</wp:posOffset>
          </wp:positionV>
          <wp:extent cx="7115175" cy="1942465"/>
          <wp:effectExtent l="0" t="0" r="0" b="63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1821" cy="195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0A3F0" w14:textId="77777777" w:rsidR="006C3466" w:rsidRDefault="00D0575E">
    <w:pPr>
      <w:pStyle w:val="Sidehoved"/>
    </w:pPr>
    <w:r>
      <w:rPr>
        <w:noProof/>
      </w:rPr>
      <w:pict w14:anchorId="23788D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1" o:spid="_x0000_s2102" type="#_x0000_t136" style="position:absolute;margin-left:0;margin-top:0;width:412.1pt;height:247.25pt;rotation:315;z-index:-2515558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736064" behindDoc="1" locked="0" layoutInCell="0" allowOverlap="1" wp14:anchorId="62DBB576" wp14:editId="21CD5C2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F755C2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2DBB576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0;margin-top:0;width:659.45pt;height:59.95pt;rotation:-45;z-index:-251580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7EF755C2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C3466"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707392" behindDoc="1" locked="0" layoutInCell="0" allowOverlap="1" wp14:anchorId="5E54969C" wp14:editId="6E22CE1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43CA4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E54969C" id="Text Box 15" o:spid="_x0000_s1029" type="#_x0000_t202" style="position:absolute;margin-left:0;margin-top:0;width:604.45pt;height:54.95pt;rotation:-45;z-index:-251609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6E643CA4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0FE36" w14:textId="77777777" w:rsidR="006C3466" w:rsidRDefault="00D0575E">
    <w:pPr>
      <w:pStyle w:val="Sidehoved"/>
    </w:pPr>
    <w:r>
      <w:rPr>
        <w:noProof/>
      </w:rPr>
      <w:pict w14:anchorId="484926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5" o:spid="_x0000_s2106" type="#_x0000_t136" style="position:absolute;margin-left:0;margin-top:0;width:412.1pt;height:247.25pt;rotation:315;z-index:-2515476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39444364">
        <v:shape id="_x0000_s2075" type="#_x0000_t136" style="position:absolute;margin-left:0;margin-top:0;width:659.45pt;height:59.95pt;rotation:315;z-index:-2515763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ADA284D"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E4389" w14:textId="77777777" w:rsidR="006C3466" w:rsidRPr="00ED2A8D" w:rsidRDefault="00D0575E" w:rsidP="008747E0">
    <w:pPr>
      <w:pStyle w:val="Sidehoved"/>
    </w:pPr>
    <w:r>
      <w:rPr>
        <w:noProof/>
      </w:rPr>
      <w:pict w14:anchorId="6E48C4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6" o:spid="_x0000_s2107" type="#_x0000_t136" style="position:absolute;margin-left:0;margin-top:0;width:412.1pt;height:247.25pt;rotation:315;z-index:-2515456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val="da-DK" w:eastAsia="da-DK"/>
      </w:rPr>
      <w:drawing>
        <wp:anchor distT="0" distB="0" distL="114300" distR="114300" simplePos="0" relativeHeight="251658752" behindDoc="1" locked="0" layoutInCell="1" allowOverlap="1" wp14:anchorId="78AEDFBD" wp14:editId="67CA584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5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518EDF" w14:textId="77777777" w:rsidR="006C3466" w:rsidRPr="00ED2A8D" w:rsidRDefault="006C3466" w:rsidP="008747E0">
    <w:pPr>
      <w:pStyle w:val="Sidehoved"/>
    </w:pPr>
  </w:p>
  <w:p w14:paraId="1DE2F261" w14:textId="77777777" w:rsidR="006C3466" w:rsidRDefault="006C3466" w:rsidP="008747E0">
    <w:pPr>
      <w:pStyle w:val="Sidehoved"/>
    </w:pPr>
  </w:p>
  <w:p w14:paraId="26794643" w14:textId="77777777" w:rsidR="006C3466" w:rsidRDefault="006C3466" w:rsidP="008747E0">
    <w:pPr>
      <w:pStyle w:val="Sidehoved"/>
    </w:pPr>
  </w:p>
  <w:p w14:paraId="158935B6" w14:textId="77777777" w:rsidR="006C3466" w:rsidRDefault="006C3466" w:rsidP="008747E0">
    <w:pPr>
      <w:pStyle w:val="Sidehoved"/>
    </w:pPr>
  </w:p>
  <w:p w14:paraId="4BDE3187" w14:textId="77777777" w:rsidR="006C3466" w:rsidRPr="00441393" w:rsidRDefault="006C3466" w:rsidP="00441393">
    <w:pPr>
      <w:pStyle w:val="DocumentHistory"/>
    </w:pPr>
    <w:r>
      <w:t>DOCUMENT revision</w:t>
    </w:r>
  </w:p>
  <w:p w14:paraId="261EDA8A" w14:textId="77777777" w:rsidR="006C3466" w:rsidRPr="00ED2A8D" w:rsidRDefault="006C3466" w:rsidP="008747E0">
    <w:pPr>
      <w:pStyle w:val="Sidehoved"/>
    </w:pPr>
  </w:p>
  <w:p w14:paraId="08B2B973" w14:textId="77777777" w:rsidR="006C3466" w:rsidRPr="00AC33A2" w:rsidRDefault="006C3466" w:rsidP="0078486B">
    <w:pPr>
      <w:pStyle w:val="Sidehoved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71688" w14:textId="77777777" w:rsidR="006C3466" w:rsidRDefault="00D0575E">
    <w:pPr>
      <w:pStyle w:val="Sidehoved"/>
    </w:pPr>
    <w:r>
      <w:rPr>
        <w:noProof/>
      </w:rPr>
      <w:pict w14:anchorId="58A8CC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4" o:spid="_x0000_s2105" type="#_x0000_t136" style="position:absolute;margin-left:0;margin-top:0;width:412.1pt;height:247.25pt;rotation:315;z-index:-2515496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5EC93CC4">
        <v:shape id="_x0000_s2076" type="#_x0000_t136" style="position:absolute;margin-left:0;margin-top:0;width:659.45pt;height:59.95pt;rotation:315;z-index:-25157427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92D014B"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E62F5" w14:textId="77777777" w:rsidR="006C3466" w:rsidRDefault="00D0575E">
    <w:pPr>
      <w:pStyle w:val="Sidehoved"/>
    </w:pPr>
    <w:r>
      <w:rPr>
        <w:noProof/>
      </w:rPr>
      <w:pict w14:anchorId="03E2FE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4" o:spid="_x0000_s2115" type="#_x0000_t136" style="position:absolute;margin-left:0;margin-top:0;width:412.1pt;height:247.25pt;rotation:315;z-index:-251529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169EC" w14:textId="77777777" w:rsidR="006C3466" w:rsidRPr="00667792" w:rsidRDefault="00D0575E" w:rsidP="00667792">
    <w:pPr>
      <w:pStyle w:val="Sidehoved"/>
    </w:pPr>
    <w:r>
      <w:rPr>
        <w:noProof/>
      </w:rPr>
      <w:pict w14:anchorId="36537C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5" o:spid="_x0000_s2116" type="#_x0000_t136" style="position:absolute;margin-left:0;margin-top:0;width:412.1pt;height:247.25pt;rotation:315;z-index:-251527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val="da-DK" w:eastAsia="da-DK"/>
      </w:rPr>
      <w:drawing>
        <wp:anchor distT="0" distB="0" distL="114300" distR="114300" simplePos="0" relativeHeight="251728896" behindDoc="1" locked="0" layoutInCell="1" allowOverlap="1" wp14:anchorId="3BE91853" wp14:editId="78570848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29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740E1" w14:textId="77777777" w:rsidR="006C3466" w:rsidRDefault="00D0575E">
    <w:pPr>
      <w:pStyle w:val="Sidehoved"/>
    </w:pPr>
    <w:r>
      <w:rPr>
        <w:noProof/>
      </w:rPr>
      <w:pict w14:anchorId="3DE5B4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3" o:spid="_x0000_s2114" type="#_x0000_t136" style="position:absolute;margin-left:0;margin-top:0;width:412.1pt;height:247.25pt;rotation:315;z-index:-2515312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FF6A4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6AC4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DE341E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3A1829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7060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924C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BAD4EA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EA6D2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09689E"/>
    <w:multiLevelType w:val="multilevel"/>
    <w:tmpl w:val="4DFC1F5C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F700B"/>
    <w:multiLevelType w:val="multilevel"/>
    <w:tmpl w:val="71761D6C"/>
    <w:lvl w:ilvl="0">
      <w:start w:val="1"/>
      <w:numFmt w:val="upperLetter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3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00BE6"/>
    <w:multiLevelType w:val="multilevel"/>
    <w:tmpl w:val="C4544462"/>
    <w:lvl w:ilvl="0">
      <w:start w:val="1"/>
      <w:numFmt w:val="decimal"/>
      <w:pStyle w:val="RecommendationList1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54A4879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C375900"/>
    <w:multiLevelType w:val="multilevel"/>
    <w:tmpl w:val="982EAFC6"/>
    <w:lvl w:ilvl="0">
      <w:start w:val="1"/>
      <w:numFmt w:val="upperLetter"/>
      <w:pStyle w:val="AnnextitleHead1"/>
      <w:lvlText w:val="ANNEX %1 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AnnexHead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AnnexHead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62249"/>
    <w:multiLevelType w:val="multilevel"/>
    <w:tmpl w:val="07127B0C"/>
    <w:lvl w:ilvl="0">
      <w:start w:val="1"/>
      <w:numFmt w:val="decimal"/>
      <w:pStyle w:val="AppendixHead1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6" w15:restartNumberingAfterBreak="0">
    <w:nsid w:val="4B5B2BF7"/>
    <w:multiLevelType w:val="hybridMultilevel"/>
    <w:tmpl w:val="9D7ACD50"/>
    <w:lvl w:ilvl="0" w:tplc="E52C624C">
      <w:start w:val="1"/>
      <w:numFmt w:val="decimal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3DE7720"/>
    <w:multiLevelType w:val="hybridMultilevel"/>
    <w:tmpl w:val="E4308E9A"/>
    <w:lvl w:ilvl="0" w:tplc="3BEE8A2A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spacing w:val="-2"/>
        <w:w w:val="100"/>
        <w:sz w:val="24"/>
        <w:szCs w:val="24"/>
        <w:lang w:val="en-US" w:eastAsia="en-US" w:bidi="ar-SA"/>
      </w:rPr>
    </w:lvl>
    <w:lvl w:ilvl="1" w:tplc="B7E2E97E">
      <w:numFmt w:val="bullet"/>
      <w:lvlText w:val="•"/>
      <w:lvlJc w:val="left"/>
      <w:pPr>
        <w:ind w:left="2714" w:hanging="359"/>
      </w:pPr>
      <w:rPr>
        <w:rFonts w:hint="default"/>
        <w:lang w:val="en-US" w:eastAsia="en-US" w:bidi="ar-SA"/>
      </w:rPr>
    </w:lvl>
    <w:lvl w:ilvl="2" w:tplc="11E25434">
      <w:numFmt w:val="bullet"/>
      <w:lvlText w:val="•"/>
      <w:lvlJc w:val="left"/>
      <w:pPr>
        <w:ind w:left="3689" w:hanging="359"/>
      </w:pPr>
      <w:rPr>
        <w:rFonts w:hint="default"/>
        <w:lang w:val="en-US" w:eastAsia="en-US" w:bidi="ar-SA"/>
      </w:rPr>
    </w:lvl>
    <w:lvl w:ilvl="3" w:tplc="B55E78F4">
      <w:numFmt w:val="bullet"/>
      <w:lvlText w:val="•"/>
      <w:lvlJc w:val="left"/>
      <w:pPr>
        <w:ind w:left="4663" w:hanging="359"/>
      </w:pPr>
      <w:rPr>
        <w:rFonts w:hint="default"/>
        <w:lang w:val="en-US" w:eastAsia="en-US" w:bidi="ar-SA"/>
      </w:rPr>
    </w:lvl>
    <w:lvl w:ilvl="4" w:tplc="A7C4BEC8">
      <w:numFmt w:val="bullet"/>
      <w:lvlText w:val="•"/>
      <w:lvlJc w:val="left"/>
      <w:pPr>
        <w:ind w:left="5638" w:hanging="359"/>
      </w:pPr>
      <w:rPr>
        <w:rFonts w:hint="default"/>
        <w:lang w:val="en-US" w:eastAsia="en-US" w:bidi="ar-SA"/>
      </w:rPr>
    </w:lvl>
    <w:lvl w:ilvl="5" w:tplc="6F662ACC">
      <w:numFmt w:val="bullet"/>
      <w:lvlText w:val="•"/>
      <w:lvlJc w:val="left"/>
      <w:pPr>
        <w:ind w:left="6613" w:hanging="359"/>
      </w:pPr>
      <w:rPr>
        <w:rFonts w:hint="default"/>
        <w:lang w:val="en-US" w:eastAsia="en-US" w:bidi="ar-SA"/>
      </w:rPr>
    </w:lvl>
    <w:lvl w:ilvl="6" w:tplc="51046CAA">
      <w:numFmt w:val="bullet"/>
      <w:lvlText w:val="•"/>
      <w:lvlJc w:val="left"/>
      <w:pPr>
        <w:ind w:left="7587" w:hanging="359"/>
      </w:pPr>
      <w:rPr>
        <w:rFonts w:hint="default"/>
        <w:lang w:val="en-US" w:eastAsia="en-US" w:bidi="ar-SA"/>
      </w:rPr>
    </w:lvl>
    <w:lvl w:ilvl="7" w:tplc="48B0D88A">
      <w:numFmt w:val="bullet"/>
      <w:lvlText w:val="•"/>
      <w:lvlJc w:val="left"/>
      <w:pPr>
        <w:ind w:left="8562" w:hanging="359"/>
      </w:pPr>
      <w:rPr>
        <w:rFonts w:hint="default"/>
        <w:lang w:val="en-US" w:eastAsia="en-US" w:bidi="ar-SA"/>
      </w:rPr>
    </w:lvl>
    <w:lvl w:ilvl="8" w:tplc="9E9E865C">
      <w:numFmt w:val="bullet"/>
      <w:lvlText w:val="•"/>
      <w:lvlJc w:val="left"/>
      <w:pPr>
        <w:ind w:left="9537" w:hanging="359"/>
      </w:pPr>
      <w:rPr>
        <w:rFonts w:hint="default"/>
        <w:lang w:val="en-US" w:eastAsia="en-US" w:bidi="ar-SA"/>
      </w:rPr>
    </w:lvl>
  </w:abstractNum>
  <w:abstractNum w:abstractNumId="30" w15:restartNumberingAfterBreak="0">
    <w:nsid w:val="67AB4D84"/>
    <w:multiLevelType w:val="multilevel"/>
    <w:tmpl w:val="FFDC463E"/>
    <w:lvl w:ilvl="0">
      <w:start w:val="1"/>
      <w:numFmt w:val="decimal"/>
      <w:pStyle w:val="Overskrift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Overskrift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Overskrift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Overskrift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32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7"/>
  </w:num>
  <w:num w:numId="4">
    <w:abstractNumId w:val="17"/>
  </w:num>
  <w:num w:numId="5">
    <w:abstractNumId w:val="16"/>
  </w:num>
  <w:num w:numId="6">
    <w:abstractNumId w:val="10"/>
  </w:num>
  <w:num w:numId="7">
    <w:abstractNumId w:val="33"/>
  </w:num>
  <w:num w:numId="8">
    <w:abstractNumId w:val="15"/>
  </w:num>
  <w:num w:numId="9">
    <w:abstractNumId w:val="31"/>
  </w:num>
  <w:num w:numId="10">
    <w:abstractNumId w:val="14"/>
  </w:num>
  <w:num w:numId="11">
    <w:abstractNumId w:val="26"/>
  </w:num>
  <w:num w:numId="12">
    <w:abstractNumId w:val="12"/>
  </w:num>
  <w:num w:numId="13">
    <w:abstractNumId w:val="18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8"/>
  </w:num>
  <w:num w:numId="18">
    <w:abstractNumId w:val="24"/>
  </w:num>
  <w:num w:numId="19">
    <w:abstractNumId w:val="34"/>
  </w:num>
  <w:num w:numId="20">
    <w:abstractNumId w:val="32"/>
  </w:num>
  <w:num w:numId="21">
    <w:abstractNumId w:val="21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"/>
  </w:num>
  <w:num w:numId="25">
    <w:abstractNumId w:val="6"/>
  </w:num>
  <w:num w:numId="26">
    <w:abstractNumId w:val="5"/>
  </w:num>
  <w:num w:numId="27">
    <w:abstractNumId w:val="4"/>
  </w:num>
  <w:num w:numId="28">
    <w:abstractNumId w:val="3"/>
  </w:num>
  <w:num w:numId="29">
    <w:abstractNumId w:val="1"/>
  </w:num>
  <w:num w:numId="30">
    <w:abstractNumId w:val="0"/>
  </w:num>
  <w:num w:numId="31">
    <w:abstractNumId w:val="30"/>
  </w:num>
  <w:num w:numId="32">
    <w:abstractNumId w:val="30"/>
  </w:num>
  <w:num w:numId="33">
    <w:abstractNumId w:val="30"/>
  </w:num>
  <w:num w:numId="34">
    <w:abstractNumId w:val="30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7"/>
  </w:num>
  <w:num w:numId="39">
    <w:abstractNumId w:val="20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</w:num>
  <w:num w:numId="45">
    <w:abstractNumId w:val="11"/>
  </w:num>
  <w:num w:numId="46">
    <w:abstractNumId w:val="22"/>
  </w:num>
  <w:num w:numId="47">
    <w:abstractNumId w:val="15"/>
  </w:num>
  <w:num w:numId="48">
    <w:abstractNumId w:val="29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Dam">
    <w15:presenceInfo w15:providerId="AD" w15:userId="S-1-5-21-2100284113-1573851820-878952375-23969"/>
  </w15:person>
  <w15:person w15:author="Christina Schneider">
    <w15:presenceInfo w15:providerId="AD" w15:userId="S::csc@iala.int::0d173152-e2b5-46e0-88bd-ea9a7b30165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11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561"/>
    <w:rsid w:val="0000406F"/>
    <w:rsid w:val="00004DBA"/>
    <w:rsid w:val="00007062"/>
    <w:rsid w:val="00016148"/>
    <w:rsid w:val="0001672D"/>
    <w:rsid w:val="000174F9"/>
    <w:rsid w:val="00023C4D"/>
    <w:rsid w:val="000258F6"/>
    <w:rsid w:val="00027F36"/>
    <w:rsid w:val="000379A7"/>
    <w:rsid w:val="00040954"/>
    <w:rsid w:val="00040EB8"/>
    <w:rsid w:val="00047206"/>
    <w:rsid w:val="00053283"/>
    <w:rsid w:val="00055311"/>
    <w:rsid w:val="00057B6D"/>
    <w:rsid w:val="00060C0C"/>
    <w:rsid w:val="0006154F"/>
    <w:rsid w:val="00061A7B"/>
    <w:rsid w:val="00070F80"/>
    <w:rsid w:val="00081225"/>
    <w:rsid w:val="00084FE9"/>
    <w:rsid w:val="0008563F"/>
    <w:rsid w:val="000859C4"/>
    <w:rsid w:val="00087BBE"/>
    <w:rsid w:val="000904ED"/>
    <w:rsid w:val="0009304C"/>
    <w:rsid w:val="00093A12"/>
    <w:rsid w:val="0009403A"/>
    <w:rsid w:val="00094508"/>
    <w:rsid w:val="00096642"/>
    <w:rsid w:val="00097C65"/>
    <w:rsid w:val="000A27A8"/>
    <w:rsid w:val="000A2B02"/>
    <w:rsid w:val="000B26B9"/>
    <w:rsid w:val="000C711B"/>
    <w:rsid w:val="000D2078"/>
    <w:rsid w:val="000E3954"/>
    <w:rsid w:val="000E3E52"/>
    <w:rsid w:val="000E48AA"/>
    <w:rsid w:val="000F0F9F"/>
    <w:rsid w:val="000F1869"/>
    <w:rsid w:val="000F3F43"/>
    <w:rsid w:val="00102F6C"/>
    <w:rsid w:val="00111E0A"/>
    <w:rsid w:val="00113D5B"/>
    <w:rsid w:val="00113F8F"/>
    <w:rsid w:val="0011782B"/>
    <w:rsid w:val="0012072E"/>
    <w:rsid w:val="00122F59"/>
    <w:rsid w:val="00123B85"/>
    <w:rsid w:val="001349DB"/>
    <w:rsid w:val="00136E58"/>
    <w:rsid w:val="00140600"/>
    <w:rsid w:val="00140901"/>
    <w:rsid w:val="00143AC2"/>
    <w:rsid w:val="00146A03"/>
    <w:rsid w:val="001471A2"/>
    <w:rsid w:val="00151514"/>
    <w:rsid w:val="00154C29"/>
    <w:rsid w:val="00157648"/>
    <w:rsid w:val="00161325"/>
    <w:rsid w:val="001651F2"/>
    <w:rsid w:val="00166C2E"/>
    <w:rsid w:val="00170014"/>
    <w:rsid w:val="00170A4D"/>
    <w:rsid w:val="00174347"/>
    <w:rsid w:val="0018470E"/>
    <w:rsid w:val="001875B1"/>
    <w:rsid w:val="001879FE"/>
    <w:rsid w:val="00194C14"/>
    <w:rsid w:val="0019707C"/>
    <w:rsid w:val="001B3063"/>
    <w:rsid w:val="001B44DC"/>
    <w:rsid w:val="001B58C1"/>
    <w:rsid w:val="001B59CA"/>
    <w:rsid w:val="001B7940"/>
    <w:rsid w:val="001C16E6"/>
    <w:rsid w:val="001C18B0"/>
    <w:rsid w:val="001C35A2"/>
    <w:rsid w:val="001D4A3E"/>
    <w:rsid w:val="001D6561"/>
    <w:rsid w:val="001E1419"/>
    <w:rsid w:val="001E416D"/>
    <w:rsid w:val="001F08DA"/>
    <w:rsid w:val="00201337"/>
    <w:rsid w:val="002022EA"/>
    <w:rsid w:val="00205B17"/>
    <w:rsid w:val="00205D9B"/>
    <w:rsid w:val="002147A0"/>
    <w:rsid w:val="002162EC"/>
    <w:rsid w:val="002204DA"/>
    <w:rsid w:val="0022371A"/>
    <w:rsid w:val="002251A9"/>
    <w:rsid w:val="0025010C"/>
    <w:rsid w:val="00250967"/>
    <w:rsid w:val="002520AD"/>
    <w:rsid w:val="002547CB"/>
    <w:rsid w:val="00257DF8"/>
    <w:rsid w:val="00257E4A"/>
    <w:rsid w:val="0027175D"/>
    <w:rsid w:val="00277C8A"/>
    <w:rsid w:val="00280A3F"/>
    <w:rsid w:val="002B7099"/>
    <w:rsid w:val="002C044E"/>
    <w:rsid w:val="002D541B"/>
    <w:rsid w:val="002D5AF0"/>
    <w:rsid w:val="002E039B"/>
    <w:rsid w:val="002E4993"/>
    <w:rsid w:val="002E5BAC"/>
    <w:rsid w:val="002E6036"/>
    <w:rsid w:val="002E7635"/>
    <w:rsid w:val="002F265A"/>
    <w:rsid w:val="002F40FA"/>
    <w:rsid w:val="002F73C6"/>
    <w:rsid w:val="002F7520"/>
    <w:rsid w:val="00302F56"/>
    <w:rsid w:val="003049CA"/>
    <w:rsid w:val="00305EFE"/>
    <w:rsid w:val="00310F95"/>
    <w:rsid w:val="00312966"/>
    <w:rsid w:val="00313D85"/>
    <w:rsid w:val="0031566D"/>
    <w:rsid w:val="00315CE3"/>
    <w:rsid w:val="00316598"/>
    <w:rsid w:val="00320A41"/>
    <w:rsid w:val="00320C7A"/>
    <w:rsid w:val="0032260F"/>
    <w:rsid w:val="003251FE"/>
    <w:rsid w:val="003255DF"/>
    <w:rsid w:val="00327081"/>
    <w:rsid w:val="003274DB"/>
    <w:rsid w:val="00327FBF"/>
    <w:rsid w:val="00336410"/>
    <w:rsid w:val="00355D9A"/>
    <w:rsid w:val="003569B3"/>
    <w:rsid w:val="0036382D"/>
    <w:rsid w:val="00365274"/>
    <w:rsid w:val="00380350"/>
    <w:rsid w:val="003804D5"/>
    <w:rsid w:val="00380B4E"/>
    <w:rsid w:val="003816E4"/>
    <w:rsid w:val="00386432"/>
    <w:rsid w:val="00392A6F"/>
    <w:rsid w:val="003947A1"/>
    <w:rsid w:val="003A02C9"/>
    <w:rsid w:val="003A7759"/>
    <w:rsid w:val="003B03EA"/>
    <w:rsid w:val="003B06A8"/>
    <w:rsid w:val="003B0E79"/>
    <w:rsid w:val="003B4B27"/>
    <w:rsid w:val="003B5C7C"/>
    <w:rsid w:val="003C7C34"/>
    <w:rsid w:val="003D0542"/>
    <w:rsid w:val="003D0F37"/>
    <w:rsid w:val="003D49C0"/>
    <w:rsid w:val="003D5150"/>
    <w:rsid w:val="003E18A5"/>
    <w:rsid w:val="003E5FD2"/>
    <w:rsid w:val="003F1C3A"/>
    <w:rsid w:val="00401703"/>
    <w:rsid w:val="0040376B"/>
    <w:rsid w:val="00405755"/>
    <w:rsid w:val="00406277"/>
    <w:rsid w:val="00406331"/>
    <w:rsid w:val="004076B9"/>
    <w:rsid w:val="00416165"/>
    <w:rsid w:val="00424475"/>
    <w:rsid w:val="00434484"/>
    <w:rsid w:val="00435D3F"/>
    <w:rsid w:val="00441393"/>
    <w:rsid w:val="00443866"/>
    <w:rsid w:val="0044432C"/>
    <w:rsid w:val="0044753A"/>
    <w:rsid w:val="00447CF0"/>
    <w:rsid w:val="004507BC"/>
    <w:rsid w:val="00456EE9"/>
    <w:rsid w:val="00456F10"/>
    <w:rsid w:val="00457F73"/>
    <w:rsid w:val="004648CC"/>
    <w:rsid w:val="004673FD"/>
    <w:rsid w:val="00470488"/>
    <w:rsid w:val="00471C48"/>
    <w:rsid w:val="00484CAD"/>
    <w:rsid w:val="00492344"/>
    <w:rsid w:val="00492A8D"/>
    <w:rsid w:val="0049398A"/>
    <w:rsid w:val="004A1A86"/>
    <w:rsid w:val="004A1E3C"/>
    <w:rsid w:val="004B518C"/>
    <w:rsid w:val="004B6827"/>
    <w:rsid w:val="004B701F"/>
    <w:rsid w:val="004C3279"/>
    <w:rsid w:val="004C61B4"/>
    <w:rsid w:val="004D24EC"/>
    <w:rsid w:val="004D5D33"/>
    <w:rsid w:val="004E1D57"/>
    <w:rsid w:val="004E2F16"/>
    <w:rsid w:val="004E4D98"/>
    <w:rsid w:val="004E4EC6"/>
    <w:rsid w:val="004E709D"/>
    <w:rsid w:val="004E7651"/>
    <w:rsid w:val="004F5C69"/>
    <w:rsid w:val="00503044"/>
    <w:rsid w:val="00510795"/>
    <w:rsid w:val="00522666"/>
    <w:rsid w:val="00523040"/>
    <w:rsid w:val="00526234"/>
    <w:rsid w:val="005305CA"/>
    <w:rsid w:val="00530A84"/>
    <w:rsid w:val="00533B78"/>
    <w:rsid w:val="005378B8"/>
    <w:rsid w:val="00545234"/>
    <w:rsid w:val="00551FB6"/>
    <w:rsid w:val="00557434"/>
    <w:rsid w:val="005629E8"/>
    <w:rsid w:val="00564664"/>
    <w:rsid w:val="005649D1"/>
    <w:rsid w:val="00575520"/>
    <w:rsid w:val="00587D99"/>
    <w:rsid w:val="00591232"/>
    <w:rsid w:val="0059159F"/>
    <w:rsid w:val="00595415"/>
    <w:rsid w:val="005957DA"/>
    <w:rsid w:val="00597652"/>
    <w:rsid w:val="005A0449"/>
    <w:rsid w:val="005A080B"/>
    <w:rsid w:val="005A19E9"/>
    <w:rsid w:val="005A5370"/>
    <w:rsid w:val="005A5EAA"/>
    <w:rsid w:val="005B12A5"/>
    <w:rsid w:val="005C161A"/>
    <w:rsid w:val="005C1BCB"/>
    <w:rsid w:val="005C2312"/>
    <w:rsid w:val="005C37E5"/>
    <w:rsid w:val="005C4735"/>
    <w:rsid w:val="005C5C63"/>
    <w:rsid w:val="005C67E5"/>
    <w:rsid w:val="005D304B"/>
    <w:rsid w:val="005E3989"/>
    <w:rsid w:val="005E4659"/>
    <w:rsid w:val="005F104A"/>
    <w:rsid w:val="005F1386"/>
    <w:rsid w:val="005F17C2"/>
    <w:rsid w:val="005F371C"/>
    <w:rsid w:val="005F50F7"/>
    <w:rsid w:val="005F5934"/>
    <w:rsid w:val="0060227D"/>
    <w:rsid w:val="00604376"/>
    <w:rsid w:val="00606A42"/>
    <w:rsid w:val="00610901"/>
    <w:rsid w:val="006127AC"/>
    <w:rsid w:val="00620E8F"/>
    <w:rsid w:val="00625A83"/>
    <w:rsid w:val="00634A78"/>
    <w:rsid w:val="00640299"/>
    <w:rsid w:val="00642025"/>
    <w:rsid w:val="006463E6"/>
    <w:rsid w:val="0065107F"/>
    <w:rsid w:val="006535A5"/>
    <w:rsid w:val="00657038"/>
    <w:rsid w:val="006621F3"/>
    <w:rsid w:val="00666061"/>
    <w:rsid w:val="00667424"/>
    <w:rsid w:val="00667792"/>
    <w:rsid w:val="00671677"/>
    <w:rsid w:val="006750F2"/>
    <w:rsid w:val="00676159"/>
    <w:rsid w:val="00682F47"/>
    <w:rsid w:val="00683CF5"/>
    <w:rsid w:val="0068553C"/>
    <w:rsid w:val="00685F34"/>
    <w:rsid w:val="006975A8"/>
    <w:rsid w:val="00697AF7"/>
    <w:rsid w:val="006A48A6"/>
    <w:rsid w:val="006A4C44"/>
    <w:rsid w:val="006B2D4C"/>
    <w:rsid w:val="006B32ED"/>
    <w:rsid w:val="006C26D4"/>
    <w:rsid w:val="006C3053"/>
    <w:rsid w:val="006C3466"/>
    <w:rsid w:val="006C71B1"/>
    <w:rsid w:val="006D0994"/>
    <w:rsid w:val="006D49E3"/>
    <w:rsid w:val="006E0E7D"/>
    <w:rsid w:val="006E207B"/>
    <w:rsid w:val="006E2635"/>
    <w:rsid w:val="006E58C0"/>
    <w:rsid w:val="006F16E6"/>
    <w:rsid w:val="006F1C14"/>
    <w:rsid w:val="0071575B"/>
    <w:rsid w:val="00717D7F"/>
    <w:rsid w:val="0072592B"/>
    <w:rsid w:val="0072737A"/>
    <w:rsid w:val="00731DEE"/>
    <w:rsid w:val="007326BF"/>
    <w:rsid w:val="007407D6"/>
    <w:rsid w:val="0074389F"/>
    <w:rsid w:val="00745A76"/>
    <w:rsid w:val="0075499D"/>
    <w:rsid w:val="00755B03"/>
    <w:rsid w:val="007578A8"/>
    <w:rsid w:val="00766AD4"/>
    <w:rsid w:val="007715E8"/>
    <w:rsid w:val="007751AD"/>
    <w:rsid w:val="00776004"/>
    <w:rsid w:val="00783FF6"/>
    <w:rsid w:val="0078486B"/>
    <w:rsid w:val="00784C66"/>
    <w:rsid w:val="00785A39"/>
    <w:rsid w:val="00787D8A"/>
    <w:rsid w:val="00790277"/>
    <w:rsid w:val="00791EBC"/>
    <w:rsid w:val="00793577"/>
    <w:rsid w:val="00796570"/>
    <w:rsid w:val="007A272C"/>
    <w:rsid w:val="007A3F1A"/>
    <w:rsid w:val="007A4084"/>
    <w:rsid w:val="007A446A"/>
    <w:rsid w:val="007A6C50"/>
    <w:rsid w:val="007A72CF"/>
    <w:rsid w:val="007B395C"/>
    <w:rsid w:val="007B6A93"/>
    <w:rsid w:val="007B79D8"/>
    <w:rsid w:val="007D2107"/>
    <w:rsid w:val="007D487F"/>
    <w:rsid w:val="007D5895"/>
    <w:rsid w:val="007D77AB"/>
    <w:rsid w:val="007E30DF"/>
    <w:rsid w:val="007E55F2"/>
    <w:rsid w:val="007E594E"/>
    <w:rsid w:val="007F7544"/>
    <w:rsid w:val="00800995"/>
    <w:rsid w:val="00805232"/>
    <w:rsid w:val="00822227"/>
    <w:rsid w:val="00827F87"/>
    <w:rsid w:val="00830E56"/>
    <w:rsid w:val="0083218D"/>
    <w:rsid w:val="008326B2"/>
    <w:rsid w:val="00832845"/>
    <w:rsid w:val="008336A7"/>
    <w:rsid w:val="00837A53"/>
    <w:rsid w:val="00840148"/>
    <w:rsid w:val="00841E15"/>
    <w:rsid w:val="008426F4"/>
    <w:rsid w:val="0084526A"/>
    <w:rsid w:val="00846831"/>
    <w:rsid w:val="0084697E"/>
    <w:rsid w:val="00850F97"/>
    <w:rsid w:val="0085242A"/>
    <w:rsid w:val="00856939"/>
    <w:rsid w:val="008608A4"/>
    <w:rsid w:val="00861B7F"/>
    <w:rsid w:val="00865532"/>
    <w:rsid w:val="008674C1"/>
    <w:rsid w:val="008675C6"/>
    <w:rsid w:val="008737D3"/>
    <w:rsid w:val="008747E0"/>
    <w:rsid w:val="00876841"/>
    <w:rsid w:val="008778FA"/>
    <w:rsid w:val="00883A21"/>
    <w:rsid w:val="00886A89"/>
    <w:rsid w:val="008904CE"/>
    <w:rsid w:val="008972C3"/>
    <w:rsid w:val="008A1B4B"/>
    <w:rsid w:val="008A2E70"/>
    <w:rsid w:val="008A5884"/>
    <w:rsid w:val="008B14DC"/>
    <w:rsid w:val="008B237E"/>
    <w:rsid w:val="008C33B5"/>
    <w:rsid w:val="008C67F5"/>
    <w:rsid w:val="008D017F"/>
    <w:rsid w:val="008D1018"/>
    <w:rsid w:val="008D16C2"/>
    <w:rsid w:val="008D5ED1"/>
    <w:rsid w:val="008E1F69"/>
    <w:rsid w:val="008E59A3"/>
    <w:rsid w:val="008F57D8"/>
    <w:rsid w:val="008F5D0C"/>
    <w:rsid w:val="00902834"/>
    <w:rsid w:val="009069AA"/>
    <w:rsid w:val="00911CE8"/>
    <w:rsid w:val="00914E26"/>
    <w:rsid w:val="0091590F"/>
    <w:rsid w:val="00920B0A"/>
    <w:rsid w:val="00920E23"/>
    <w:rsid w:val="0092540C"/>
    <w:rsid w:val="00925E0F"/>
    <w:rsid w:val="00926986"/>
    <w:rsid w:val="00931A57"/>
    <w:rsid w:val="00933179"/>
    <w:rsid w:val="009333FB"/>
    <w:rsid w:val="00940A75"/>
    <w:rsid w:val="009414E6"/>
    <w:rsid w:val="00946D4F"/>
    <w:rsid w:val="00954E9B"/>
    <w:rsid w:val="009575C8"/>
    <w:rsid w:val="00960DA3"/>
    <w:rsid w:val="009643B6"/>
    <w:rsid w:val="00971591"/>
    <w:rsid w:val="00974564"/>
    <w:rsid w:val="00974E99"/>
    <w:rsid w:val="009764FA"/>
    <w:rsid w:val="00980192"/>
    <w:rsid w:val="009846A9"/>
    <w:rsid w:val="0098773E"/>
    <w:rsid w:val="00992700"/>
    <w:rsid w:val="0099291C"/>
    <w:rsid w:val="009934DF"/>
    <w:rsid w:val="00994A35"/>
    <w:rsid w:val="00994D97"/>
    <w:rsid w:val="00995229"/>
    <w:rsid w:val="00995B8C"/>
    <w:rsid w:val="009A0F4C"/>
    <w:rsid w:val="009A777B"/>
    <w:rsid w:val="009B5154"/>
    <w:rsid w:val="009B692C"/>
    <w:rsid w:val="009B785E"/>
    <w:rsid w:val="009C26F8"/>
    <w:rsid w:val="009C3A74"/>
    <w:rsid w:val="009C609E"/>
    <w:rsid w:val="009D016E"/>
    <w:rsid w:val="009D1E4B"/>
    <w:rsid w:val="009D3BAF"/>
    <w:rsid w:val="009D4837"/>
    <w:rsid w:val="009E16EC"/>
    <w:rsid w:val="009E4A4D"/>
    <w:rsid w:val="009E6688"/>
    <w:rsid w:val="009F081F"/>
    <w:rsid w:val="00A0234C"/>
    <w:rsid w:val="00A03CFD"/>
    <w:rsid w:val="00A04F81"/>
    <w:rsid w:val="00A13E56"/>
    <w:rsid w:val="00A23C64"/>
    <w:rsid w:val="00A23D54"/>
    <w:rsid w:val="00A2430D"/>
    <w:rsid w:val="00A24838"/>
    <w:rsid w:val="00A31F08"/>
    <w:rsid w:val="00A326AC"/>
    <w:rsid w:val="00A327F6"/>
    <w:rsid w:val="00A337ED"/>
    <w:rsid w:val="00A36215"/>
    <w:rsid w:val="00A4078E"/>
    <w:rsid w:val="00A4308C"/>
    <w:rsid w:val="00A549B3"/>
    <w:rsid w:val="00A64B1A"/>
    <w:rsid w:val="00A67CD7"/>
    <w:rsid w:val="00A70F46"/>
    <w:rsid w:val="00A72ED7"/>
    <w:rsid w:val="00A75648"/>
    <w:rsid w:val="00A90D86"/>
    <w:rsid w:val="00A9241B"/>
    <w:rsid w:val="00A976C0"/>
    <w:rsid w:val="00A97C44"/>
    <w:rsid w:val="00AA235F"/>
    <w:rsid w:val="00AA3E01"/>
    <w:rsid w:val="00AA46D0"/>
    <w:rsid w:val="00AB04DD"/>
    <w:rsid w:val="00AC33A2"/>
    <w:rsid w:val="00AD415E"/>
    <w:rsid w:val="00AD6D3F"/>
    <w:rsid w:val="00AE4B59"/>
    <w:rsid w:val="00AE65F1"/>
    <w:rsid w:val="00AE6BB4"/>
    <w:rsid w:val="00AE74AD"/>
    <w:rsid w:val="00AF159C"/>
    <w:rsid w:val="00B01873"/>
    <w:rsid w:val="00B1156C"/>
    <w:rsid w:val="00B11E00"/>
    <w:rsid w:val="00B12C6E"/>
    <w:rsid w:val="00B17253"/>
    <w:rsid w:val="00B17BE0"/>
    <w:rsid w:val="00B31A41"/>
    <w:rsid w:val="00B40199"/>
    <w:rsid w:val="00B422FC"/>
    <w:rsid w:val="00B502FF"/>
    <w:rsid w:val="00B53759"/>
    <w:rsid w:val="00B61FED"/>
    <w:rsid w:val="00B66EEA"/>
    <w:rsid w:val="00B67422"/>
    <w:rsid w:val="00B70BD4"/>
    <w:rsid w:val="00B71967"/>
    <w:rsid w:val="00B73463"/>
    <w:rsid w:val="00B74FF0"/>
    <w:rsid w:val="00B755D3"/>
    <w:rsid w:val="00B76855"/>
    <w:rsid w:val="00B818EF"/>
    <w:rsid w:val="00B843AB"/>
    <w:rsid w:val="00B9016D"/>
    <w:rsid w:val="00B9146E"/>
    <w:rsid w:val="00B9212C"/>
    <w:rsid w:val="00BA0F98"/>
    <w:rsid w:val="00BA1517"/>
    <w:rsid w:val="00BA2427"/>
    <w:rsid w:val="00BA525E"/>
    <w:rsid w:val="00BA57E9"/>
    <w:rsid w:val="00BA67FD"/>
    <w:rsid w:val="00BA7C48"/>
    <w:rsid w:val="00BB34F1"/>
    <w:rsid w:val="00BC27F6"/>
    <w:rsid w:val="00BC30D5"/>
    <w:rsid w:val="00BC39F4"/>
    <w:rsid w:val="00BC3CEA"/>
    <w:rsid w:val="00BC42F5"/>
    <w:rsid w:val="00BC4B12"/>
    <w:rsid w:val="00BD0748"/>
    <w:rsid w:val="00BD24B6"/>
    <w:rsid w:val="00BD4A33"/>
    <w:rsid w:val="00BD5A37"/>
    <w:rsid w:val="00BD5F5F"/>
    <w:rsid w:val="00BD7EE1"/>
    <w:rsid w:val="00BE2581"/>
    <w:rsid w:val="00BE5568"/>
    <w:rsid w:val="00BF1358"/>
    <w:rsid w:val="00BF6D41"/>
    <w:rsid w:val="00C0106D"/>
    <w:rsid w:val="00C01453"/>
    <w:rsid w:val="00C0213F"/>
    <w:rsid w:val="00C06998"/>
    <w:rsid w:val="00C077AF"/>
    <w:rsid w:val="00C133BE"/>
    <w:rsid w:val="00C16218"/>
    <w:rsid w:val="00C165D1"/>
    <w:rsid w:val="00C222B4"/>
    <w:rsid w:val="00C330AD"/>
    <w:rsid w:val="00C35CF6"/>
    <w:rsid w:val="00C36028"/>
    <w:rsid w:val="00C417DC"/>
    <w:rsid w:val="00C42C0D"/>
    <w:rsid w:val="00C5073C"/>
    <w:rsid w:val="00C533EC"/>
    <w:rsid w:val="00C5418A"/>
    <w:rsid w:val="00C5470E"/>
    <w:rsid w:val="00C55EFB"/>
    <w:rsid w:val="00C56220"/>
    <w:rsid w:val="00C56585"/>
    <w:rsid w:val="00C56933"/>
    <w:rsid w:val="00C56B3F"/>
    <w:rsid w:val="00C61DDD"/>
    <w:rsid w:val="00C62163"/>
    <w:rsid w:val="00C72780"/>
    <w:rsid w:val="00C7627B"/>
    <w:rsid w:val="00C773D9"/>
    <w:rsid w:val="00C80ACE"/>
    <w:rsid w:val="00C81162"/>
    <w:rsid w:val="00C83666"/>
    <w:rsid w:val="00C870B5"/>
    <w:rsid w:val="00C91630"/>
    <w:rsid w:val="00C955BE"/>
    <w:rsid w:val="00C95FF4"/>
    <w:rsid w:val="00C966EB"/>
    <w:rsid w:val="00C97546"/>
    <w:rsid w:val="00CA04B1"/>
    <w:rsid w:val="00CA18FD"/>
    <w:rsid w:val="00CA2DFC"/>
    <w:rsid w:val="00CA48E6"/>
    <w:rsid w:val="00CB03D4"/>
    <w:rsid w:val="00CB3385"/>
    <w:rsid w:val="00CB4F63"/>
    <w:rsid w:val="00CC2334"/>
    <w:rsid w:val="00CC35EF"/>
    <w:rsid w:val="00CC5048"/>
    <w:rsid w:val="00CC6246"/>
    <w:rsid w:val="00CD4C36"/>
    <w:rsid w:val="00CE2A1E"/>
    <w:rsid w:val="00CE5E46"/>
    <w:rsid w:val="00CF0FDE"/>
    <w:rsid w:val="00CF22B5"/>
    <w:rsid w:val="00CF2A39"/>
    <w:rsid w:val="00CF311D"/>
    <w:rsid w:val="00D03225"/>
    <w:rsid w:val="00D0575E"/>
    <w:rsid w:val="00D12F28"/>
    <w:rsid w:val="00D1463A"/>
    <w:rsid w:val="00D21C6A"/>
    <w:rsid w:val="00D30A9C"/>
    <w:rsid w:val="00D3700C"/>
    <w:rsid w:val="00D40847"/>
    <w:rsid w:val="00D43795"/>
    <w:rsid w:val="00D4402A"/>
    <w:rsid w:val="00D44A9B"/>
    <w:rsid w:val="00D47A1C"/>
    <w:rsid w:val="00D47CFE"/>
    <w:rsid w:val="00D5526E"/>
    <w:rsid w:val="00D561A6"/>
    <w:rsid w:val="00D653B1"/>
    <w:rsid w:val="00D65EF9"/>
    <w:rsid w:val="00D704D7"/>
    <w:rsid w:val="00D74AE1"/>
    <w:rsid w:val="00D77012"/>
    <w:rsid w:val="00D865A8"/>
    <w:rsid w:val="00D92C2D"/>
    <w:rsid w:val="00D942EA"/>
    <w:rsid w:val="00DA0837"/>
    <w:rsid w:val="00DA09DA"/>
    <w:rsid w:val="00DA17CD"/>
    <w:rsid w:val="00DB25B3"/>
    <w:rsid w:val="00DB5155"/>
    <w:rsid w:val="00DD1DE5"/>
    <w:rsid w:val="00DE0893"/>
    <w:rsid w:val="00DE0F42"/>
    <w:rsid w:val="00DE2814"/>
    <w:rsid w:val="00DF172E"/>
    <w:rsid w:val="00DF68EA"/>
    <w:rsid w:val="00E01272"/>
    <w:rsid w:val="00E03846"/>
    <w:rsid w:val="00E07706"/>
    <w:rsid w:val="00E174A4"/>
    <w:rsid w:val="00E20A7D"/>
    <w:rsid w:val="00E27A2F"/>
    <w:rsid w:val="00E31F4B"/>
    <w:rsid w:val="00E36CD3"/>
    <w:rsid w:val="00E42A94"/>
    <w:rsid w:val="00E458BF"/>
    <w:rsid w:val="00E62428"/>
    <w:rsid w:val="00E65F8B"/>
    <w:rsid w:val="00E6745D"/>
    <w:rsid w:val="00E706E7"/>
    <w:rsid w:val="00E714E1"/>
    <w:rsid w:val="00E8092C"/>
    <w:rsid w:val="00E81A87"/>
    <w:rsid w:val="00E82B9F"/>
    <w:rsid w:val="00E84229"/>
    <w:rsid w:val="00E84417"/>
    <w:rsid w:val="00E90E4E"/>
    <w:rsid w:val="00E9391E"/>
    <w:rsid w:val="00E93C3D"/>
    <w:rsid w:val="00E962F7"/>
    <w:rsid w:val="00E97DF2"/>
    <w:rsid w:val="00EA1052"/>
    <w:rsid w:val="00EA218F"/>
    <w:rsid w:val="00EA2D1E"/>
    <w:rsid w:val="00EA4F29"/>
    <w:rsid w:val="00EA5741"/>
    <w:rsid w:val="00EA5752"/>
    <w:rsid w:val="00EA5F83"/>
    <w:rsid w:val="00EA6F9D"/>
    <w:rsid w:val="00EB6F3C"/>
    <w:rsid w:val="00EC1E2C"/>
    <w:rsid w:val="00EC35DD"/>
    <w:rsid w:val="00EC59FA"/>
    <w:rsid w:val="00ED0CF1"/>
    <w:rsid w:val="00ED2A8D"/>
    <w:rsid w:val="00ED4039"/>
    <w:rsid w:val="00ED7F40"/>
    <w:rsid w:val="00EE5112"/>
    <w:rsid w:val="00EE54CB"/>
    <w:rsid w:val="00EE619B"/>
    <w:rsid w:val="00EF1C54"/>
    <w:rsid w:val="00EF3A7B"/>
    <w:rsid w:val="00EF404B"/>
    <w:rsid w:val="00EF5BD9"/>
    <w:rsid w:val="00EF6243"/>
    <w:rsid w:val="00F00376"/>
    <w:rsid w:val="00F14667"/>
    <w:rsid w:val="00F157E2"/>
    <w:rsid w:val="00F35F2D"/>
    <w:rsid w:val="00F527AC"/>
    <w:rsid w:val="00F575BD"/>
    <w:rsid w:val="00F57B07"/>
    <w:rsid w:val="00F61D83"/>
    <w:rsid w:val="00F62207"/>
    <w:rsid w:val="00F65DD1"/>
    <w:rsid w:val="00F707B3"/>
    <w:rsid w:val="00F71135"/>
    <w:rsid w:val="00F725F1"/>
    <w:rsid w:val="00F752E1"/>
    <w:rsid w:val="00F7596E"/>
    <w:rsid w:val="00F75D61"/>
    <w:rsid w:val="00F83A53"/>
    <w:rsid w:val="00F90461"/>
    <w:rsid w:val="00F905E1"/>
    <w:rsid w:val="00FA0737"/>
    <w:rsid w:val="00FA37F7"/>
    <w:rsid w:val="00FB1C7E"/>
    <w:rsid w:val="00FB6A3D"/>
    <w:rsid w:val="00FC1EB1"/>
    <w:rsid w:val="00FC378B"/>
    <w:rsid w:val="00FC3977"/>
    <w:rsid w:val="00FD2888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7"/>
    <o:shapelayout v:ext="edit">
      <o:idmap v:ext="edit" data="1"/>
    </o:shapelayout>
  </w:shapeDefaults>
  <w:decimalSymbol w:val=","/>
  <w:listSeparator w:val=";"/>
  <w14:docId w14:val="73DFD7EF"/>
  <w15:docId w15:val="{A5E0C673-0779-453D-93E5-8DC4A8EE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B79D8"/>
    <w:pPr>
      <w:spacing w:after="0" w:line="216" w:lineRule="atLeast"/>
    </w:pPr>
    <w:rPr>
      <w:sz w:val="18"/>
      <w:lang w:val="en-GB"/>
    </w:rPr>
  </w:style>
  <w:style w:type="paragraph" w:styleId="Overskrift1">
    <w:name w:val="heading 1"/>
    <w:next w:val="Heading1separationline"/>
    <w:link w:val="Overskrift1Tegn"/>
    <w:qFormat/>
    <w:rsid w:val="0025010C"/>
    <w:pPr>
      <w:keepNext/>
      <w:keepLines/>
      <w:numPr>
        <w:numId w:val="3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Overskrift2">
    <w:name w:val="heading 2"/>
    <w:basedOn w:val="Overskrift1"/>
    <w:next w:val="Heading2separationline"/>
    <w:link w:val="Overskrift2Tegn"/>
    <w:qFormat/>
    <w:rsid w:val="0025010C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Overskrift3">
    <w:name w:val="heading 3"/>
    <w:basedOn w:val="Overskrift2"/>
    <w:next w:val="Brdtekst"/>
    <w:link w:val="Overskrift3Tegn"/>
    <w:qFormat/>
    <w:rsid w:val="0025010C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Overskrift4">
    <w:name w:val="heading 4"/>
    <w:basedOn w:val="Overskrift3"/>
    <w:next w:val="Brdtekst"/>
    <w:link w:val="Overskrift4Tegn"/>
    <w:qFormat/>
    <w:rsid w:val="0025010C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Overskrift5">
    <w:name w:val="heading 5"/>
    <w:basedOn w:val="Overskrift4"/>
    <w:next w:val="Normal"/>
    <w:link w:val="Overskrift5Tegn"/>
    <w:qFormat/>
    <w:rsid w:val="0025010C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Overskrift6">
    <w:name w:val="heading 6"/>
    <w:basedOn w:val="Normal"/>
    <w:next w:val="Normal"/>
    <w:link w:val="Overskrift6Tegn"/>
    <w:rsid w:val="0025010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Overskrift7">
    <w:name w:val="heading 7"/>
    <w:basedOn w:val="Normal"/>
    <w:next w:val="Normal"/>
    <w:link w:val="Overskrift7Tegn"/>
    <w:rsid w:val="0025010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rsid w:val="0025010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rsid w:val="0025010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link w:val="SidehovedTegn"/>
    <w:rsid w:val="0025010C"/>
    <w:pPr>
      <w:spacing w:after="0" w:line="240" w:lineRule="exact"/>
    </w:pPr>
    <w:rPr>
      <w:sz w:val="20"/>
      <w:lang w:val="en-GB"/>
    </w:rPr>
  </w:style>
  <w:style w:type="character" w:customStyle="1" w:styleId="SidehovedTegn">
    <w:name w:val="Sidehoved Tegn"/>
    <w:basedOn w:val="Standardskrifttypeiafsnit"/>
    <w:link w:val="Sidehoved"/>
    <w:rsid w:val="0025010C"/>
    <w:rPr>
      <w:sz w:val="20"/>
      <w:lang w:val="en-GB"/>
    </w:rPr>
  </w:style>
  <w:style w:type="paragraph" w:styleId="Sidefod">
    <w:name w:val="footer"/>
    <w:link w:val="SidefodTegn"/>
    <w:rsid w:val="0025010C"/>
    <w:pPr>
      <w:spacing w:after="0" w:line="240" w:lineRule="exact"/>
    </w:pPr>
    <w:rPr>
      <w:sz w:val="20"/>
      <w:lang w:val="en-GB"/>
    </w:rPr>
  </w:style>
  <w:style w:type="character" w:customStyle="1" w:styleId="SidefodTegn">
    <w:name w:val="Sidefod Tegn"/>
    <w:basedOn w:val="Standardskrifttypeiafsnit"/>
    <w:link w:val="Sidefod"/>
    <w:rsid w:val="0025010C"/>
    <w:rPr>
      <w:sz w:val="20"/>
      <w:lang w:val="en-GB"/>
    </w:rPr>
  </w:style>
  <w:style w:type="paragraph" w:styleId="Markeringsbobletekst">
    <w:name w:val="Balloon Text"/>
    <w:basedOn w:val="Normal"/>
    <w:link w:val="MarkeringsbobletekstTegn"/>
    <w:rsid w:val="00250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25010C"/>
    <w:rPr>
      <w:rFonts w:ascii="Tahoma" w:hAnsi="Tahoma" w:cs="Tahoma"/>
      <w:sz w:val="16"/>
      <w:szCs w:val="16"/>
      <w:lang w:val="en-GB"/>
    </w:rPr>
  </w:style>
  <w:style w:type="table" w:styleId="Tabel-Gitter">
    <w:name w:val="Table Grid"/>
    <w:basedOn w:val="Tabel-Normal"/>
    <w:uiPriority w:val="59"/>
    <w:rsid w:val="00250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25010C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Overskrift1Tegn">
    <w:name w:val="Overskrift 1 Tegn"/>
    <w:basedOn w:val="Standardskrifttypeiafsnit"/>
    <w:link w:val="Overskrift1"/>
    <w:rsid w:val="0025010C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Overskrift2Tegn">
    <w:name w:val="Overskrift 2 Tegn"/>
    <w:basedOn w:val="Standardskrifttypeiafsnit"/>
    <w:link w:val="Overskrift2"/>
    <w:rsid w:val="0025010C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Overskrift3Tegn">
    <w:name w:val="Overskrift 3 Tegn"/>
    <w:basedOn w:val="Standardskrifttypeiafsnit"/>
    <w:link w:val="Overskrift3"/>
    <w:rsid w:val="0025010C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e">
    <w:name w:val="List"/>
    <w:basedOn w:val="Normal"/>
    <w:uiPriority w:val="99"/>
    <w:unhideWhenUsed/>
    <w:rsid w:val="0025010C"/>
    <w:pPr>
      <w:ind w:left="360" w:hanging="360"/>
      <w:contextualSpacing/>
    </w:pPr>
    <w:rPr>
      <w:sz w:val="22"/>
    </w:rPr>
  </w:style>
  <w:style w:type="character" w:customStyle="1" w:styleId="Overskrift4Tegn">
    <w:name w:val="Overskrift 4 Tegn"/>
    <w:basedOn w:val="Standardskrifttypeiafsnit"/>
    <w:link w:val="Overskrift4"/>
    <w:rsid w:val="0025010C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Overskrift5Tegn">
    <w:name w:val="Overskrift 5 Tegn"/>
    <w:basedOn w:val="Standardskrifttypeiafsnit"/>
    <w:link w:val="Overskrift5"/>
    <w:rsid w:val="0025010C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Overskrift6Tegn">
    <w:name w:val="Overskrift 6 Tegn"/>
    <w:basedOn w:val="Standardskrifttypeiafsnit"/>
    <w:link w:val="Overskrift6"/>
    <w:rsid w:val="0025010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Overskrift7Tegn">
    <w:name w:val="Overskrift 7 Tegn"/>
    <w:basedOn w:val="Standardskrifttypeiafsnit"/>
    <w:link w:val="Overskrift7"/>
    <w:rsid w:val="0025010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Overskrift8Tegn">
    <w:name w:val="Overskrift 8 Tegn"/>
    <w:basedOn w:val="Standardskrifttypeiafsnit"/>
    <w:link w:val="Overskrift8"/>
    <w:rsid w:val="0025010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Overskrift9Tegn">
    <w:name w:val="Overskrift 9 Tegn"/>
    <w:basedOn w:val="Standardskrifttypeiafsnit"/>
    <w:link w:val="Overskrift9"/>
    <w:rsid w:val="002501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25010C"/>
    <w:pPr>
      <w:numPr>
        <w:numId w:val="18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010C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Normal"/>
    <w:next w:val="Brdtekst"/>
    <w:rsid w:val="00BB34F1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rdtekst"/>
    <w:rsid w:val="0025010C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rdtekstindrykning3">
    <w:name w:val="Body Text Indent 3"/>
    <w:basedOn w:val="Normal"/>
    <w:link w:val="Brdtekstindrykning3Tegn"/>
    <w:semiHidden/>
    <w:unhideWhenUsed/>
    <w:rsid w:val="0025010C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25010C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Sidefod"/>
    <w:next w:val="Ingenafstand"/>
    <w:rsid w:val="0025010C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DocumentHistory">
    <w:name w:val="Document History"/>
    <w:basedOn w:val="Sidehoved"/>
    <w:link w:val="DocumentHistoryChar"/>
    <w:rsid w:val="00BB34F1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Indholdsfortegnelse1">
    <w:name w:val="toc 1"/>
    <w:basedOn w:val="Normal"/>
    <w:next w:val="Normal"/>
    <w:uiPriority w:val="39"/>
    <w:rsid w:val="0025010C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00558C" w:themeColor="accent1"/>
      <w:sz w:val="22"/>
    </w:rPr>
  </w:style>
  <w:style w:type="paragraph" w:styleId="Indholdsfortegnelse2">
    <w:name w:val="toc 2"/>
    <w:basedOn w:val="Normal"/>
    <w:next w:val="Normal"/>
    <w:autoRedefine/>
    <w:uiPriority w:val="39"/>
    <w:rsid w:val="0025010C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Standardskrifttypeiafsnit"/>
    <w:uiPriority w:val="99"/>
    <w:unhideWhenUsed/>
    <w:rsid w:val="0025010C"/>
    <w:rPr>
      <w:color w:val="00558C" w:themeColor="accent1"/>
      <w:u w:val="single"/>
    </w:rPr>
  </w:style>
  <w:style w:type="paragraph" w:styleId="Opstilling-talellerbogst3">
    <w:name w:val="List Number 3"/>
    <w:basedOn w:val="Normal"/>
    <w:uiPriority w:val="99"/>
    <w:unhideWhenUsed/>
    <w:rsid w:val="0025010C"/>
    <w:pPr>
      <w:contextualSpacing/>
    </w:pPr>
  </w:style>
  <w:style w:type="paragraph" w:styleId="Listeoverfigurer">
    <w:name w:val="table of figures"/>
    <w:basedOn w:val="Normal"/>
    <w:next w:val="Normal"/>
    <w:uiPriority w:val="99"/>
    <w:rsid w:val="0025010C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25010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Revisiontabletexttitle">
    <w:name w:val="Revision table text title"/>
    <w:basedOn w:val="Tabletext"/>
    <w:rsid w:val="0006154F"/>
    <w:rPr>
      <w:b/>
      <w:color w:val="00558C"/>
    </w:rPr>
  </w:style>
  <w:style w:type="table" w:styleId="Mediumskygge1">
    <w:name w:val="Medium Shading 1"/>
    <w:basedOn w:val="Tabel-Normal"/>
    <w:uiPriority w:val="63"/>
    <w:rsid w:val="0025010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Billedtekst">
    <w:name w:val="caption"/>
    <w:basedOn w:val="Normal"/>
    <w:next w:val="Normal"/>
    <w:uiPriority w:val="35"/>
    <w:rsid w:val="0025010C"/>
    <w:rPr>
      <w:b/>
      <w:bCs/>
      <w:i/>
      <w:color w:val="575756"/>
      <w:sz w:val="22"/>
      <w:u w:val="single"/>
    </w:rPr>
  </w:style>
  <w:style w:type="paragraph" w:styleId="Indholdsfortegnelse3">
    <w:name w:val="toc 3"/>
    <w:basedOn w:val="Normal"/>
    <w:next w:val="Normal"/>
    <w:uiPriority w:val="39"/>
    <w:unhideWhenUsed/>
    <w:rsid w:val="0025010C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5010C"/>
    <w:rPr>
      <w:sz w:val="16"/>
      <w:szCs w:val="16"/>
      <w:lang w:val="en-GB"/>
    </w:rPr>
  </w:style>
  <w:style w:type="paragraph" w:styleId="Liste2">
    <w:name w:val="List 2"/>
    <w:basedOn w:val="Normal"/>
    <w:uiPriority w:val="99"/>
    <w:unhideWhenUsed/>
    <w:rsid w:val="00BB34F1"/>
    <w:pPr>
      <w:ind w:left="720" w:hanging="360"/>
      <w:contextualSpacing/>
    </w:pPr>
  </w:style>
  <w:style w:type="paragraph" w:customStyle="1" w:styleId="Bullet2">
    <w:name w:val="Bullet 2"/>
    <w:basedOn w:val="Normal"/>
    <w:link w:val="Bullet2Char"/>
    <w:qFormat/>
    <w:rsid w:val="00BA57E9"/>
    <w:pPr>
      <w:numPr>
        <w:numId w:val="19"/>
      </w:numPr>
      <w:spacing w:after="120"/>
      <w:ind w:left="1417" w:hanging="425"/>
    </w:pPr>
    <w:rPr>
      <w:color w:val="000000" w:themeColor="text1"/>
      <w:sz w:val="22"/>
    </w:rPr>
  </w:style>
  <w:style w:type="paragraph" w:customStyle="1" w:styleId="Footereditionno">
    <w:name w:val="Footer edition no."/>
    <w:basedOn w:val="Normal"/>
    <w:rsid w:val="0025010C"/>
    <w:pPr>
      <w:tabs>
        <w:tab w:val="right" w:pos="10206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2separationline"/>
    <w:qFormat/>
    <w:rsid w:val="0025010C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Brdtekst"/>
    <w:qFormat/>
    <w:rsid w:val="0025010C"/>
    <w:pPr>
      <w:numPr>
        <w:ilvl w:val="2"/>
        <w:numId w:val="2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rdtekst"/>
    <w:qFormat/>
    <w:rsid w:val="0025010C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rdtekst"/>
    <w:qFormat/>
    <w:rsid w:val="0025010C"/>
    <w:pPr>
      <w:numPr>
        <w:ilvl w:val="4"/>
      </w:numPr>
      <w:ind w:left="1701" w:hanging="1701"/>
    </w:pPr>
    <w:rPr>
      <w:b w:val="0"/>
    </w:rPr>
  </w:style>
  <w:style w:type="paragraph" w:styleId="Brdtekst">
    <w:name w:val="Body Text"/>
    <w:basedOn w:val="Normal"/>
    <w:link w:val="BrdtekstTegn"/>
    <w:unhideWhenUsed/>
    <w:qFormat/>
    <w:rsid w:val="0025010C"/>
    <w:pPr>
      <w:spacing w:after="120"/>
      <w:jc w:val="both"/>
    </w:pPr>
    <w:rPr>
      <w:sz w:val="22"/>
    </w:rPr>
  </w:style>
  <w:style w:type="character" w:customStyle="1" w:styleId="BrdtekstTegn">
    <w:name w:val="Brødtekst Tegn"/>
    <w:basedOn w:val="Standardskrifttypeiafsnit"/>
    <w:link w:val="Brdtekst"/>
    <w:rsid w:val="0025010C"/>
    <w:rPr>
      <w:lang w:val="en-GB"/>
    </w:rPr>
  </w:style>
  <w:style w:type="paragraph" w:customStyle="1" w:styleId="AppendixtitleHead1">
    <w:name w:val="Appendix title (Head 1)"/>
    <w:next w:val="Brdtekst"/>
    <w:qFormat/>
    <w:rsid w:val="0025010C"/>
    <w:pPr>
      <w:numPr>
        <w:numId w:val="2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character" w:styleId="Kommentarhenvisning">
    <w:name w:val="annotation reference"/>
    <w:basedOn w:val="Standardskrifttypeiafsnit"/>
    <w:uiPriority w:val="99"/>
    <w:unhideWhenUsed/>
    <w:rsid w:val="0025010C"/>
    <w:rPr>
      <w:noProof w:val="0"/>
      <w:sz w:val="18"/>
      <w:szCs w:val="18"/>
      <w:lang w:val="en-GB"/>
    </w:rPr>
  </w:style>
  <w:style w:type="paragraph" w:styleId="Kommentartekst">
    <w:name w:val="annotation text"/>
    <w:basedOn w:val="Normal"/>
    <w:link w:val="KommentartekstTegn"/>
    <w:uiPriority w:val="99"/>
    <w:unhideWhenUsed/>
    <w:rsid w:val="0025010C"/>
    <w:pPr>
      <w:spacing w:line="240" w:lineRule="auto"/>
    </w:pPr>
    <w:rPr>
      <w:sz w:val="24"/>
      <w:szCs w:val="24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25010C"/>
    <w:rPr>
      <w:sz w:val="24"/>
      <w:szCs w:val="24"/>
      <w:lang w:val="en-GB"/>
    </w:rPr>
  </w:style>
  <w:style w:type="paragraph" w:styleId="Kommentaremne">
    <w:name w:val="annotation subject"/>
    <w:basedOn w:val="Kommentartekst"/>
    <w:next w:val="Kommentartekst"/>
    <w:link w:val="KommentaremneTegn"/>
    <w:unhideWhenUsed/>
    <w:rsid w:val="0025010C"/>
    <w:rPr>
      <w:b/>
      <w:bCs/>
      <w:sz w:val="20"/>
      <w:szCs w:val="20"/>
    </w:rPr>
  </w:style>
  <w:style w:type="character" w:customStyle="1" w:styleId="KommentaremneTegn">
    <w:name w:val="Kommentaremne Tegn"/>
    <w:basedOn w:val="KommentartekstTegn"/>
    <w:link w:val="Kommentaremne"/>
    <w:rsid w:val="0025010C"/>
    <w:rPr>
      <w:b/>
      <w:bCs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5010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InsetList">
    <w:name w:val="Inset List"/>
    <w:basedOn w:val="Normal"/>
    <w:qFormat/>
    <w:rsid w:val="0025010C"/>
    <w:pPr>
      <w:numPr>
        <w:numId w:val="6"/>
      </w:numPr>
      <w:spacing w:after="120"/>
      <w:jc w:val="both"/>
    </w:pPr>
    <w:rPr>
      <w:sz w:val="22"/>
    </w:rPr>
  </w:style>
  <w:style w:type="paragraph" w:customStyle="1" w:styleId="Lista">
    <w:name w:val="List a"/>
    <w:basedOn w:val="Normal"/>
    <w:qFormat/>
    <w:rsid w:val="0025010C"/>
    <w:pPr>
      <w:numPr>
        <w:ilvl w:val="1"/>
        <w:numId w:val="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Billedtekst"/>
    <w:next w:val="Brdtekst"/>
    <w:qFormat/>
    <w:rsid w:val="0025010C"/>
    <w:pPr>
      <w:numPr>
        <w:numId w:val="12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Indholdsfortegnelse4">
    <w:name w:val="toc 4"/>
    <w:basedOn w:val="Normal"/>
    <w:next w:val="Normal"/>
    <w:autoRedefine/>
    <w:uiPriority w:val="39"/>
    <w:unhideWhenUsed/>
    <w:rsid w:val="0025010C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customStyle="1" w:styleId="ListofFigures">
    <w:name w:val="List of Figures"/>
    <w:basedOn w:val="Normal"/>
    <w:next w:val="Normal"/>
    <w:rsid w:val="0025010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dnotetekst">
    <w:name w:val="footnote text"/>
    <w:basedOn w:val="Normal"/>
    <w:link w:val="FodnotetekstTegn"/>
    <w:uiPriority w:val="99"/>
    <w:unhideWhenUsed/>
    <w:rsid w:val="0025010C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25010C"/>
    <w:rPr>
      <w:sz w:val="18"/>
      <w:szCs w:val="24"/>
      <w:vertAlign w:val="superscript"/>
      <w:lang w:val="en-GB"/>
    </w:rPr>
  </w:style>
  <w:style w:type="character" w:styleId="Fodnotehenvisning">
    <w:name w:val="footnote reference"/>
    <w:uiPriority w:val="99"/>
    <w:rsid w:val="0025010C"/>
    <w:rPr>
      <w:rFonts w:asciiTheme="minorHAnsi" w:hAnsiTheme="minorHAnsi"/>
      <w:sz w:val="20"/>
      <w:vertAlign w:val="superscript"/>
    </w:rPr>
  </w:style>
  <w:style w:type="paragraph" w:customStyle="1" w:styleId="RecommendationListatext">
    <w:name w:val="Recommendation List a text"/>
    <w:basedOn w:val="Normal"/>
    <w:qFormat/>
    <w:rsid w:val="008675C6"/>
    <w:pPr>
      <w:spacing w:after="120"/>
      <w:ind w:left="1559"/>
    </w:pPr>
    <w:rPr>
      <w:sz w:val="24"/>
    </w:rPr>
  </w:style>
  <w:style w:type="character" w:styleId="Sidetal">
    <w:name w:val="page number"/>
    <w:rsid w:val="0025010C"/>
    <w:rPr>
      <w:rFonts w:asciiTheme="minorHAnsi" w:hAnsiTheme="minorHAnsi"/>
      <w:sz w:val="15"/>
    </w:rPr>
  </w:style>
  <w:style w:type="numbering" w:styleId="ArtikelSektion">
    <w:name w:val="Outline List 3"/>
    <w:basedOn w:val="Ingenoversigt"/>
    <w:rsid w:val="0025010C"/>
    <w:pPr>
      <w:numPr>
        <w:numId w:val="4"/>
      </w:numPr>
    </w:pPr>
  </w:style>
  <w:style w:type="paragraph" w:styleId="Indholdsfortegnelse5">
    <w:name w:val="toc 5"/>
    <w:basedOn w:val="Normal"/>
    <w:next w:val="Normal"/>
    <w:autoRedefine/>
    <w:uiPriority w:val="39"/>
    <w:rsid w:val="0025010C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Indholdsfortegnelse6">
    <w:name w:val="toc 6"/>
    <w:basedOn w:val="Normal"/>
    <w:next w:val="Normal"/>
    <w:autoRedefine/>
    <w:rsid w:val="0025010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Indholdsfortegnelse7">
    <w:name w:val="toc 7"/>
    <w:basedOn w:val="Normal"/>
    <w:next w:val="Normal"/>
    <w:autoRedefine/>
    <w:rsid w:val="0025010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Indholdsfortegnelse8">
    <w:name w:val="toc 8"/>
    <w:basedOn w:val="Normal"/>
    <w:next w:val="Normal"/>
    <w:autoRedefine/>
    <w:rsid w:val="0025010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Indholdsfortegnelse9">
    <w:name w:val="toc 9"/>
    <w:basedOn w:val="Normal"/>
    <w:next w:val="Normal"/>
    <w:autoRedefine/>
    <w:rsid w:val="0025010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rsid w:val="0006154F"/>
    <w:pPr>
      <w:spacing w:before="240" w:after="360" w:line="240" w:lineRule="auto"/>
      <w:jc w:val="both"/>
    </w:pPr>
    <w:rPr>
      <w:rFonts w:eastAsia="Times New Roman" w:cs="Times New Roman"/>
      <w:b/>
      <w:color w:val="009FE3" w:themeColor="accent2"/>
      <w:sz w:val="48"/>
      <w:szCs w:val="24"/>
    </w:rPr>
  </w:style>
  <w:style w:type="character" w:customStyle="1" w:styleId="Bullet2Char">
    <w:name w:val="Bullet 2 Char"/>
    <w:basedOn w:val="Standardskrifttypeiafsnit"/>
    <w:link w:val="Bullet2"/>
    <w:rsid w:val="00BA57E9"/>
    <w:rPr>
      <w:color w:val="000000" w:themeColor="text1"/>
      <w:lang w:val="en-GB"/>
    </w:rPr>
  </w:style>
  <w:style w:type="paragraph" w:customStyle="1" w:styleId="Bullet2text">
    <w:name w:val="Bullet 2 text"/>
    <w:basedOn w:val="Normal"/>
    <w:qFormat/>
    <w:rsid w:val="0025010C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Normal"/>
    <w:qFormat/>
    <w:rsid w:val="0025010C"/>
    <w:pPr>
      <w:spacing w:after="120"/>
      <w:ind w:left="1134"/>
    </w:pPr>
    <w:rPr>
      <w:sz w:val="22"/>
    </w:rPr>
  </w:style>
  <w:style w:type="paragraph" w:styleId="Dokumentoversigt">
    <w:name w:val="Document Map"/>
    <w:basedOn w:val="Normal"/>
    <w:link w:val="DokumentoversigtTegn"/>
    <w:rsid w:val="0025010C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kumentoversigtTegn">
    <w:name w:val="Dokumentoversigt Tegn"/>
    <w:basedOn w:val="Standardskrifttypeiafsnit"/>
    <w:link w:val="Dokumentoversigt"/>
    <w:rsid w:val="0025010C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BesgtLink">
    <w:name w:val="FollowedHyperlink"/>
    <w:rsid w:val="0025010C"/>
    <w:rPr>
      <w:color w:val="800080"/>
      <w:u w:val="single"/>
    </w:rPr>
  </w:style>
  <w:style w:type="paragraph" w:customStyle="1" w:styleId="Tableoftables">
    <w:name w:val="Table of tables"/>
    <w:basedOn w:val="Listeoverfigurer"/>
    <w:rsid w:val="00BB34F1"/>
    <w:pPr>
      <w:tabs>
        <w:tab w:val="left" w:pos="1134"/>
        <w:tab w:val="right" w:pos="9781"/>
      </w:tabs>
    </w:pPr>
  </w:style>
  <w:style w:type="character" w:styleId="Fremhv">
    <w:name w:val="Emphasis"/>
    <w:rsid w:val="0025010C"/>
    <w:rPr>
      <w:i/>
      <w:iCs/>
    </w:rPr>
  </w:style>
  <w:style w:type="character" w:styleId="HTML-citat">
    <w:name w:val="HTML Cite"/>
    <w:rsid w:val="0025010C"/>
    <w:rPr>
      <w:i/>
      <w:iCs/>
    </w:rPr>
  </w:style>
  <w:style w:type="paragraph" w:customStyle="1" w:styleId="Equationnumber">
    <w:name w:val="Equation number"/>
    <w:basedOn w:val="Brdtekst"/>
    <w:next w:val="Brdtekst"/>
    <w:link w:val="EquationnumberChar"/>
    <w:qFormat/>
    <w:rsid w:val="0025010C"/>
    <w:pPr>
      <w:numPr>
        <w:numId w:val="17"/>
      </w:numPr>
      <w:spacing w:before="60"/>
      <w:jc w:val="right"/>
    </w:pPr>
  </w:style>
  <w:style w:type="paragraph" w:customStyle="1" w:styleId="TableofAppendices">
    <w:name w:val="Table of Appendices"/>
    <w:basedOn w:val="Listeoverfigurer"/>
    <w:next w:val="Brdtekst"/>
    <w:rsid w:val="00BB34F1"/>
  </w:style>
  <w:style w:type="paragraph" w:customStyle="1" w:styleId="Default">
    <w:name w:val="Default"/>
    <w:rsid w:val="002501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el-Normal"/>
    <w:next w:val="Tabel-Gitter"/>
    <w:uiPriority w:val="59"/>
    <w:rsid w:val="0025010C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verskrift">
    <w:name w:val="TOC Heading"/>
    <w:basedOn w:val="Overskrift1"/>
    <w:next w:val="Normal"/>
    <w:uiPriority w:val="39"/>
    <w:unhideWhenUsed/>
    <w:rsid w:val="0025010C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010C"/>
    <w:pPr>
      <w:numPr>
        <w:numId w:val="13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010C"/>
    <w:rPr>
      <w:color w:val="000000" w:themeColor="text1"/>
      <w:sz w:val="22"/>
    </w:rPr>
  </w:style>
  <w:style w:type="character" w:customStyle="1" w:styleId="TextedesaisieCar">
    <w:name w:val="Texte de saisie Car"/>
    <w:basedOn w:val="Standardskrifttypeiafsnit"/>
    <w:link w:val="Textedesaisie"/>
    <w:rsid w:val="0025010C"/>
    <w:rPr>
      <w:color w:val="000000" w:themeColor="text1"/>
      <w:lang w:val="en-GB"/>
    </w:rPr>
  </w:style>
  <w:style w:type="paragraph" w:customStyle="1" w:styleId="Figurecaption">
    <w:name w:val="Figure caption"/>
    <w:basedOn w:val="Billedtekst"/>
    <w:next w:val="Brdtekst"/>
    <w:qFormat/>
    <w:rsid w:val="0025010C"/>
    <w:pPr>
      <w:numPr>
        <w:numId w:val="5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Listeoverfigurer"/>
    <w:next w:val="Normal"/>
    <w:rsid w:val="00BB34F1"/>
  </w:style>
  <w:style w:type="paragraph" w:styleId="Ingenafstand">
    <w:name w:val="No Spacing"/>
    <w:uiPriority w:val="1"/>
    <w:rsid w:val="0025010C"/>
    <w:pPr>
      <w:spacing w:after="0" w:line="240" w:lineRule="auto"/>
    </w:pPr>
    <w:rPr>
      <w:sz w:val="18"/>
      <w:lang w:val="en-GB"/>
    </w:rPr>
  </w:style>
  <w:style w:type="paragraph" w:customStyle="1" w:styleId="PageNumber1">
    <w:name w:val="Page Number1"/>
    <w:basedOn w:val="Normal"/>
    <w:rsid w:val="0025010C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25010C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Normal"/>
    <w:qFormat/>
    <w:rsid w:val="0025010C"/>
    <w:pPr>
      <w:numPr>
        <w:numId w:val="20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Noting">
    <w:name w:val="Noting"/>
    <w:basedOn w:val="Brdtekst"/>
    <w:qFormat/>
    <w:rsid w:val="00BB34F1"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qFormat/>
    <w:rsid w:val="00BB34F1"/>
    <w:pPr>
      <w:tabs>
        <w:tab w:val="num" w:pos="0"/>
      </w:tabs>
      <w:spacing w:after="120" w:line="240" w:lineRule="auto"/>
      <w:ind w:left="567" w:hanging="567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25010C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25010C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25010C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25010C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010C"/>
    <w:pPr>
      <w:ind w:left="0" w:right="0"/>
    </w:pPr>
    <w:rPr>
      <w:b w:val="0"/>
      <w:color w:val="00558C"/>
    </w:rPr>
  </w:style>
  <w:style w:type="paragraph" w:customStyle="1" w:styleId="Listi-recommendation">
    <w:name w:val="List i - recommendation"/>
    <w:basedOn w:val="Normal"/>
    <w:rsid w:val="00BB34F1"/>
    <w:pPr>
      <w:spacing w:after="120"/>
    </w:pPr>
    <w:rPr>
      <w:sz w:val="20"/>
    </w:rPr>
  </w:style>
  <w:style w:type="paragraph" w:customStyle="1" w:styleId="Listitext">
    <w:name w:val="List i text"/>
    <w:basedOn w:val="Normal"/>
    <w:qFormat/>
    <w:rsid w:val="0025010C"/>
    <w:pPr>
      <w:ind w:left="2268" w:hanging="567"/>
    </w:pPr>
    <w:rPr>
      <w:sz w:val="20"/>
    </w:rPr>
  </w:style>
  <w:style w:type="paragraph" w:customStyle="1" w:styleId="Bullet3text">
    <w:name w:val="Bullet 3 text"/>
    <w:basedOn w:val="Normal"/>
    <w:qFormat/>
    <w:rsid w:val="0025010C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ionline"/>
    <w:rsid w:val="0025010C"/>
    <w:pPr>
      <w:ind w:right="14317"/>
    </w:pPr>
  </w:style>
  <w:style w:type="paragraph" w:customStyle="1" w:styleId="RecommendationList1">
    <w:name w:val="Recommendation List 1"/>
    <w:basedOn w:val="Normal"/>
    <w:qFormat/>
    <w:rsid w:val="00BB34F1"/>
    <w:pPr>
      <w:numPr>
        <w:numId w:val="8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Normal"/>
    <w:qFormat/>
    <w:rsid w:val="00BB34F1"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Brdtekst"/>
    <w:link w:val="FurtherreadingChar"/>
    <w:qFormat/>
    <w:rsid w:val="0025010C"/>
    <w:pPr>
      <w:numPr>
        <w:numId w:val="21"/>
      </w:numPr>
      <w:spacing w:before="60"/>
    </w:pPr>
  </w:style>
  <w:style w:type="character" w:customStyle="1" w:styleId="FurtherreadingChar">
    <w:name w:val="Further reading Char"/>
    <w:basedOn w:val="BrdtekstTegn"/>
    <w:link w:val="Furtherreading"/>
    <w:rsid w:val="0025010C"/>
    <w:rPr>
      <w:lang w:val="en-GB"/>
    </w:rPr>
  </w:style>
  <w:style w:type="paragraph" w:styleId="Brdtekst3">
    <w:name w:val="Body Text 3"/>
    <w:basedOn w:val="Normal"/>
    <w:link w:val="Brdtekst3Tegn"/>
    <w:unhideWhenUsed/>
    <w:rsid w:val="00093A12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rsid w:val="00093A12"/>
    <w:rPr>
      <w:sz w:val="16"/>
      <w:szCs w:val="16"/>
      <w:lang w:val="en-GB"/>
    </w:rPr>
  </w:style>
  <w:style w:type="paragraph" w:customStyle="1" w:styleId="List1">
    <w:name w:val="List 1"/>
    <w:basedOn w:val="Normal"/>
    <w:qFormat/>
    <w:rsid w:val="0025010C"/>
    <w:pPr>
      <w:numPr>
        <w:numId w:val="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25010C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Normal"/>
    <w:qFormat/>
    <w:rsid w:val="008675C6"/>
    <w:pPr>
      <w:numPr>
        <w:ilvl w:val="1"/>
        <w:numId w:val="8"/>
      </w:numPr>
      <w:spacing w:after="120" w:line="240" w:lineRule="auto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Normal"/>
    <w:qFormat/>
    <w:rsid w:val="0025010C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Documentdate"/>
    <w:link w:val="RevokesChar"/>
    <w:rsid w:val="0025010C"/>
    <w:rPr>
      <w:i/>
    </w:rPr>
  </w:style>
  <w:style w:type="paragraph" w:customStyle="1" w:styleId="Style1">
    <w:name w:val="Style1"/>
    <w:basedOn w:val="Tableheading"/>
    <w:rsid w:val="0025010C"/>
  </w:style>
  <w:style w:type="paragraph" w:customStyle="1" w:styleId="Listi">
    <w:name w:val="List i"/>
    <w:basedOn w:val="Listitext"/>
    <w:qFormat/>
    <w:rsid w:val="0025010C"/>
    <w:pPr>
      <w:numPr>
        <w:ilvl w:val="2"/>
        <w:numId w:val="9"/>
      </w:numPr>
      <w:ind w:left="1701" w:hanging="425"/>
    </w:pPr>
  </w:style>
  <w:style w:type="character" w:styleId="Pladsholdertekst">
    <w:name w:val="Placeholder Text"/>
    <w:basedOn w:val="Standardskrifttypeiafsnit"/>
    <w:uiPriority w:val="99"/>
    <w:semiHidden/>
    <w:rsid w:val="0025010C"/>
    <w:rPr>
      <w:color w:val="808080"/>
    </w:rPr>
  </w:style>
  <w:style w:type="paragraph" w:styleId="Titel">
    <w:name w:val="Title"/>
    <w:basedOn w:val="Normal"/>
    <w:link w:val="TitelTegn"/>
    <w:rsid w:val="0025010C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elTegn">
    <w:name w:val="Titel Tegn"/>
    <w:basedOn w:val="Standardskrifttypeiafsnit"/>
    <w:link w:val="Titel"/>
    <w:rsid w:val="0025010C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customStyle="1" w:styleId="MRN">
    <w:name w:val="MRN"/>
    <w:basedOn w:val="Normal"/>
    <w:link w:val="MRNChar"/>
    <w:rsid w:val="0025010C"/>
    <w:rPr>
      <w:b/>
      <w:color w:val="00558C"/>
      <w:sz w:val="28"/>
    </w:rPr>
  </w:style>
  <w:style w:type="character" w:customStyle="1" w:styleId="MRNChar">
    <w:name w:val="MRN Char"/>
    <w:basedOn w:val="Standardskrifttypeiafsnit"/>
    <w:link w:val="MRN"/>
    <w:rsid w:val="0025010C"/>
    <w:rPr>
      <w:b/>
      <w:color w:val="00558C"/>
      <w:sz w:val="28"/>
      <w:lang w:val="en-GB"/>
    </w:rPr>
  </w:style>
  <w:style w:type="paragraph" w:customStyle="1" w:styleId="AnnextitleHead10">
    <w:name w:val="Annex title Head 1"/>
    <w:basedOn w:val="Normal"/>
    <w:next w:val="Brdtekst"/>
    <w:link w:val="AnnextitleHead1Char"/>
    <w:rsid w:val="00FB1C7E"/>
    <w:p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Standardskrifttypeiafsnit"/>
    <w:link w:val="AnnextitleHead10"/>
    <w:rsid w:val="00FB1C7E"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rsid w:val="0006154F"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BrdtekstTegn"/>
    <w:link w:val="Equationnumber"/>
    <w:rsid w:val="0025010C"/>
    <w:rPr>
      <w:lang w:val="en-GB"/>
    </w:rPr>
  </w:style>
  <w:style w:type="character" w:customStyle="1" w:styleId="DocumentHistoryChar">
    <w:name w:val="Document History Char"/>
    <w:basedOn w:val="SidehovedTegn"/>
    <w:link w:val="DocumentHistory"/>
    <w:rsid w:val="008904CE"/>
    <w:rPr>
      <w:b/>
      <w:caps/>
      <w:color w:val="009FE3" w:themeColor="accent2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rsid w:val="0006154F"/>
    <w:rPr>
      <w:b/>
      <w:caps/>
      <w:color w:val="009FE3" w:themeColor="accent2"/>
      <w:sz w:val="40"/>
      <w:szCs w:val="56"/>
      <w:lang w:val="en-GB"/>
    </w:rPr>
  </w:style>
  <w:style w:type="paragraph" w:styleId="Opstilling-talellerbogst">
    <w:name w:val="List Number"/>
    <w:basedOn w:val="Normal"/>
    <w:semiHidden/>
    <w:rsid w:val="0025010C"/>
    <w:pPr>
      <w:numPr>
        <w:numId w:val="38"/>
      </w:numPr>
      <w:contextualSpacing/>
    </w:pPr>
  </w:style>
  <w:style w:type="character" w:customStyle="1" w:styleId="RECALLING">
    <w:name w:val="RECALLING"/>
    <w:basedOn w:val="Standardskrifttypeiafsnit"/>
    <w:uiPriority w:val="1"/>
    <w:qFormat/>
    <w:rsid w:val="00AA235F"/>
    <w:rPr>
      <w:rFonts w:asciiTheme="minorHAnsi" w:hAnsiTheme="minorHAnsi"/>
      <w:b/>
      <w:caps/>
      <w:smallCaps w:val="0"/>
      <w:sz w:val="24"/>
    </w:rPr>
  </w:style>
  <w:style w:type="paragraph" w:customStyle="1" w:styleId="Heading1separationline">
    <w:name w:val="Heading 1 separation line"/>
    <w:basedOn w:val="Normal"/>
    <w:next w:val="Brdtekst"/>
    <w:rsid w:val="0025010C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Contents">
    <w:name w:val="Contents"/>
    <w:basedOn w:val="Sidehoved"/>
    <w:rsid w:val="0025010C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customStyle="1" w:styleId="Doicumentrevisiontabletitle">
    <w:name w:val="Doicument revision table title"/>
    <w:basedOn w:val="Tabletext"/>
    <w:rsid w:val="0025010C"/>
    <w:rPr>
      <w:b/>
      <w:color w:val="00558C"/>
    </w:rPr>
  </w:style>
  <w:style w:type="paragraph" w:customStyle="1" w:styleId="AnnextitleHead1">
    <w:name w:val="Annex title (Head 1)"/>
    <w:next w:val="Brdtekst"/>
    <w:link w:val="AnnextitleHead1Char0"/>
    <w:qFormat/>
    <w:rsid w:val="00D4402A"/>
    <w:pPr>
      <w:numPr>
        <w:numId w:val="46"/>
      </w:numPr>
      <w:spacing w:after="360"/>
    </w:pPr>
    <w:rPr>
      <w:b/>
      <w:caps/>
      <w:color w:val="00558C"/>
      <w:sz w:val="28"/>
      <w:lang w:val="en-GB"/>
    </w:rPr>
  </w:style>
  <w:style w:type="character" w:customStyle="1" w:styleId="AnnextitleHead1Char0">
    <w:name w:val="Annex title (Head 1) Char"/>
    <w:basedOn w:val="Standardskrifttypeiafsnit"/>
    <w:link w:val="AnnextitleHead1"/>
    <w:rsid w:val="00D4402A"/>
    <w:rPr>
      <w:b/>
      <w:caps/>
      <w:color w:val="00558C"/>
      <w:sz w:val="28"/>
      <w:lang w:val="en-GB"/>
    </w:rPr>
  </w:style>
  <w:style w:type="paragraph" w:customStyle="1" w:styleId="AnnexHead2">
    <w:name w:val="Annex Head 2"/>
    <w:basedOn w:val="AnnextitleHead1"/>
    <w:next w:val="Heading1separationline"/>
    <w:rsid w:val="0025010C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rsid w:val="0025010C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rdtekst"/>
    <w:rsid w:val="0025010C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rdtekst"/>
    <w:rsid w:val="0025010C"/>
    <w:pPr>
      <w:spacing w:before="120" w:after="120" w:line="240" w:lineRule="auto"/>
    </w:pPr>
    <w:rPr>
      <w:rFonts w:eastAsia="Calibri" w:cs="Calibri"/>
      <w:color w:val="00558C"/>
      <w:sz w:val="22"/>
      <w:lang w:eastAsia="en-GB"/>
    </w:rPr>
  </w:style>
  <w:style w:type="paragraph" w:customStyle="1" w:styleId="TableofTables0">
    <w:name w:val="Table of Tables"/>
    <w:basedOn w:val="Listeoverfigurer"/>
    <w:rsid w:val="0025010C"/>
    <w:pPr>
      <w:tabs>
        <w:tab w:val="left" w:pos="1134"/>
        <w:tab w:val="right" w:pos="9781"/>
      </w:tabs>
    </w:pPr>
  </w:style>
  <w:style w:type="paragraph" w:customStyle="1" w:styleId="AnnexTablecaption">
    <w:name w:val="Annex Table caption"/>
    <w:basedOn w:val="Brdtekst"/>
    <w:qFormat/>
    <w:rsid w:val="0025010C"/>
    <w:pPr>
      <w:numPr>
        <w:numId w:val="42"/>
      </w:numPr>
      <w:jc w:val="center"/>
    </w:pPr>
    <w:rPr>
      <w:i/>
      <w:color w:val="00558C"/>
      <w:lang w:eastAsia="en-GB"/>
    </w:rPr>
  </w:style>
  <w:style w:type="paragraph" w:customStyle="1" w:styleId="Style2">
    <w:name w:val="Style2"/>
    <w:basedOn w:val="Indholdsfortegnelse3"/>
    <w:autoRedefine/>
    <w:rsid w:val="0025010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styleId="Korrektur">
    <w:name w:val="Revision"/>
    <w:hidden/>
    <w:uiPriority w:val="99"/>
    <w:semiHidden/>
    <w:rsid w:val="0025010C"/>
    <w:pPr>
      <w:spacing w:after="0" w:line="240" w:lineRule="auto"/>
    </w:pPr>
    <w:rPr>
      <w:sz w:val="18"/>
      <w:lang w:val="en-GB"/>
    </w:rPr>
  </w:style>
  <w:style w:type="paragraph" w:customStyle="1" w:styleId="Referencetext">
    <w:name w:val="Reference text"/>
    <w:basedOn w:val="Normal"/>
    <w:autoRedefine/>
    <w:rsid w:val="0025010C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Overskrift6"/>
    <w:rsid w:val="0025010C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character" w:customStyle="1" w:styleId="RevokesChar">
    <w:name w:val="Revokes Char"/>
    <w:basedOn w:val="Standardskrifttypeiafsnit"/>
    <w:link w:val="Revokes"/>
    <w:rsid w:val="0025010C"/>
    <w:rPr>
      <w:b/>
      <w:i/>
      <w:color w:val="00558C"/>
      <w:sz w:val="28"/>
      <w:lang w:val="en-GB"/>
    </w:rPr>
  </w:style>
  <w:style w:type="paragraph" w:customStyle="1" w:styleId="Referencelist">
    <w:name w:val="Reference list"/>
    <w:basedOn w:val="Normal"/>
    <w:qFormat/>
    <w:rsid w:val="0025010C"/>
    <w:pPr>
      <w:numPr>
        <w:numId w:val="10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Documentrevisiontabletitle">
    <w:name w:val="Document revision table title"/>
    <w:basedOn w:val="Normal"/>
    <w:rsid w:val="0025010C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rdtekst"/>
    <w:link w:val="AnnexFigureCaptionChar"/>
    <w:qFormat/>
    <w:rsid w:val="0025010C"/>
    <w:pPr>
      <w:numPr>
        <w:numId w:val="40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rdtekstTegn"/>
    <w:link w:val="AnnexFigureCaption"/>
    <w:rsid w:val="0025010C"/>
    <w:rPr>
      <w:i/>
      <w:color w:val="00558C"/>
      <w:lang w:val="en-GB" w:eastAsia="en-GB"/>
    </w:rPr>
  </w:style>
  <w:style w:type="paragraph" w:styleId="Indeks1">
    <w:name w:val="index 1"/>
    <w:basedOn w:val="Normal"/>
    <w:next w:val="Normal"/>
    <w:autoRedefine/>
    <w:semiHidden/>
    <w:unhideWhenUsed/>
    <w:rsid w:val="0025010C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010C"/>
    <w:pPr>
      <w:numPr>
        <w:numId w:val="4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rdtekst"/>
    <w:next w:val="Brdtekst"/>
    <w:link w:val="EmphasisParagraphChar"/>
    <w:rsid w:val="0025010C"/>
    <w:pPr>
      <w:ind w:left="425" w:right="709"/>
    </w:pPr>
    <w:rPr>
      <w:i/>
    </w:rPr>
  </w:style>
  <w:style w:type="character" w:customStyle="1" w:styleId="EmphasisParagraphChar">
    <w:name w:val="Emphasis Paragraph Char"/>
    <w:basedOn w:val="BrdtekstTegn"/>
    <w:link w:val="EmphasisParagraph"/>
    <w:rsid w:val="0025010C"/>
    <w:rPr>
      <w:i/>
      <w:lang w:val="en-GB"/>
    </w:rPr>
  </w:style>
  <w:style w:type="paragraph" w:styleId="Brdtekstindrykning">
    <w:name w:val="Body Text Indent"/>
    <w:basedOn w:val="Normal"/>
    <w:link w:val="BrdtekstindrykningTegn"/>
    <w:semiHidden/>
    <w:unhideWhenUsed/>
    <w:rsid w:val="00933179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933179"/>
    <w:rPr>
      <w:sz w:val="18"/>
      <w:lang w:val="en-GB"/>
    </w:rPr>
  </w:style>
  <w:style w:type="paragraph" w:styleId="Listeafsnit">
    <w:name w:val="List Paragraph"/>
    <w:basedOn w:val="Normal"/>
    <w:uiPriority w:val="1"/>
    <w:qFormat/>
    <w:rsid w:val="0075499D"/>
    <w:pPr>
      <w:widowControl w:val="0"/>
      <w:autoSpaceDE w:val="0"/>
      <w:autoSpaceDN w:val="0"/>
      <w:spacing w:before="120" w:line="240" w:lineRule="auto"/>
      <w:ind w:left="2095" w:hanging="358"/>
    </w:pPr>
    <w:rPr>
      <w:rFonts w:ascii="Calibri" w:eastAsia="Calibri" w:hAnsi="Calibri" w:cs="Calibr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microsoft.com/office/2011/relationships/people" Target="people.xml"/><Relationship Id="rId30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Documents\Download\Rxxxx%20Template%20for%20IALA%20Recommendations%20Ed%202.1%20August%202021.dotm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CDE179D9FB0342B17C099E752EB0FB" ma:contentTypeVersion="12" ma:contentTypeDescription="Crée un document." ma:contentTypeScope="" ma:versionID="410b8066feddec0c00e21d19fda2540f">
  <xsd:schema xmlns:xsd="http://www.w3.org/2001/XMLSchema" xmlns:xs="http://www.w3.org/2001/XMLSchema" xmlns:p="http://schemas.microsoft.com/office/2006/metadata/properties" xmlns:ns2="1bfdac25-5417-4dce-b783-1e79583e09c2" xmlns:ns3="ed72da13-45cf-4b5b-99f8-a2a89cf55939" targetNamespace="http://schemas.microsoft.com/office/2006/metadata/properties" ma:root="true" ma:fieldsID="3f83d1498700373f2874b14857814aec" ns2:_="" ns3:_="">
    <xsd:import namespace="1bfdac25-5417-4dce-b783-1e79583e09c2"/>
    <xsd:import namespace="ed72da13-45cf-4b5b-99f8-a2a89cf559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dac25-5417-4dce-b783-1e79583e09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2da13-45cf-4b5b-99f8-a2a89cf5593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8D5C5-7E7D-4358-BD8B-0A92334521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AD9E39-8E39-4D90-9939-32FCFA28C7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fdac25-5417-4dce-b783-1e79583e09c2"/>
    <ds:schemaRef ds:uri="ed72da13-45cf-4b5b-99f8-a2a89cf559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1AAD7E-6356-41CA-BAE5-2D37759257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19F438-C9D9-4B14-A060-2F88868C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Rxxxx Template for IALA Recommendations Ed 2.1 August 2021.dotm</Template>
  <TotalTime>2</TotalTime>
  <Pages>3</Pages>
  <Words>340</Words>
  <Characters>2078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>IALA Recommendation Macro Enabled Template</vt:lpstr>
      <vt:lpstr>IALA Recommendation Macro Enabled Template</vt:lpstr>
      <vt:lpstr>IALA Recommendation Macro Enabled Template</vt:lpstr>
    </vt:vector>
  </TitlesOfParts>
  <Manager>IALA</Manager>
  <Company>IALA</Company>
  <LinksUpToDate>false</LinksUpToDate>
  <CharactersWithSpaces>2414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Macro Enabled Template</dc:title>
  <dc:subject>IALA</dc:subject>
  <dc:creator>Omar Frits Eriksson</dc:creator>
  <cp:keywords/>
  <dc:description/>
  <cp:lastModifiedBy>Peter Dam</cp:lastModifiedBy>
  <cp:revision>3</cp:revision>
  <dcterms:created xsi:type="dcterms:W3CDTF">2025-10-23T07:58:00Z</dcterms:created>
  <dcterms:modified xsi:type="dcterms:W3CDTF">2025-10-23T08:00:00Z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